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00E3F" w14:textId="77777777" w:rsidR="0074204F" w:rsidRPr="00BB7424" w:rsidRDefault="0074204F" w:rsidP="003836E7">
      <w:pPr>
        <w:pStyle w:val="Titlu1"/>
        <w:spacing w:before="0"/>
        <w:jc w:val="both"/>
        <w:rPr>
          <w:rFonts w:ascii="Trebuchet MS" w:hAnsi="Trebuchet MS" w:cs="Times New Roman"/>
          <w:b/>
          <w:color w:val="002060"/>
          <w:sz w:val="20"/>
          <w:szCs w:val="20"/>
        </w:rPr>
      </w:pPr>
      <w:bookmarkStart w:id="0" w:name="_Toc447114120"/>
      <w:r w:rsidRPr="00BB7424">
        <w:rPr>
          <w:rFonts w:ascii="Trebuchet MS" w:hAnsi="Trebuchet MS" w:cs="Times New Roman"/>
          <w:b/>
          <w:color w:val="002060"/>
          <w:sz w:val="20"/>
          <w:szCs w:val="20"/>
        </w:rPr>
        <w:t xml:space="preserve">Anexa </w:t>
      </w:r>
      <w:r w:rsidR="00E302EF" w:rsidRPr="00BB7424">
        <w:rPr>
          <w:rFonts w:ascii="Trebuchet MS" w:hAnsi="Trebuchet MS" w:cs="Times New Roman"/>
          <w:b/>
          <w:color w:val="002060"/>
          <w:sz w:val="20"/>
          <w:szCs w:val="20"/>
        </w:rPr>
        <w:t>4</w:t>
      </w:r>
      <w:r w:rsidRPr="00BB7424">
        <w:rPr>
          <w:rFonts w:ascii="Trebuchet MS" w:hAnsi="Trebuchet MS" w:cs="Times New Roman"/>
          <w:b/>
          <w:color w:val="002060"/>
          <w:sz w:val="20"/>
          <w:szCs w:val="20"/>
        </w:rPr>
        <w:t>:  Criteriile de verificare a conformității administrative și a eligibilității</w:t>
      </w:r>
      <w:bookmarkEnd w:id="0"/>
      <w:r w:rsidRPr="00BB7424">
        <w:rPr>
          <w:rFonts w:ascii="Trebuchet MS" w:hAnsi="Trebuchet MS" w:cs="Times New Roman"/>
          <w:b/>
          <w:color w:val="002060"/>
          <w:sz w:val="20"/>
          <w:szCs w:val="20"/>
        </w:rPr>
        <w:t xml:space="preserve"> </w:t>
      </w:r>
    </w:p>
    <w:p w14:paraId="057F7DBA" w14:textId="77777777" w:rsidR="0074204F" w:rsidRPr="00BB7424" w:rsidRDefault="0074204F"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1" w:name="_Toc435003202"/>
      <w:bookmarkStart w:id="2" w:name="_Toc442084048"/>
    </w:p>
    <w:p w14:paraId="0706FF32" w14:textId="77777777" w:rsidR="0074204F" w:rsidRPr="00BB7424" w:rsidRDefault="003836E7"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3" w:name="_Toc447114121"/>
      <w:r w:rsidRPr="00BB7424">
        <w:rPr>
          <w:rFonts w:ascii="Trebuchet MS" w:hAnsi="Trebuchet MS" w:cs="Times New Roman"/>
          <w:color w:val="002060"/>
          <w:sz w:val="20"/>
          <w:szCs w:val="20"/>
        </w:rPr>
        <w:t>I.</w:t>
      </w:r>
      <w:r w:rsidR="0074204F" w:rsidRPr="00BB7424">
        <w:rPr>
          <w:rFonts w:ascii="Trebuchet MS" w:hAnsi="Trebuchet MS" w:cs="Times New Roman"/>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0"/>
        <w:gridCol w:w="1775"/>
        <w:gridCol w:w="4110"/>
        <w:gridCol w:w="7876"/>
      </w:tblGrid>
      <w:tr w:rsidR="00134F8B" w:rsidRPr="00BB7424" w14:paraId="3CDB162F" w14:textId="77777777"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278E49A" w14:textId="77777777" w:rsidR="0074204F" w:rsidRPr="00BB7424" w:rsidRDefault="0074204F" w:rsidP="003836E7">
            <w:pPr>
              <w:spacing w:after="0"/>
              <w:jc w:val="both"/>
              <w:rPr>
                <w:rFonts w:ascii="Trebuchet MS" w:hAnsi="Trebuchet MS" w:cs="Times New Roman"/>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E6ADB4"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6A2B05A"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543DFE"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Subcriterii procesate de evaluatori</w:t>
            </w:r>
          </w:p>
        </w:tc>
      </w:tr>
      <w:tr w:rsidR="00134F8B" w:rsidRPr="00BB7424"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BB7424" w:rsidRDefault="0074204F" w:rsidP="003836E7">
            <w:pPr>
              <w:spacing w:after="0"/>
              <w:rPr>
                <w:rFonts w:ascii="Trebuchet MS" w:hAnsi="Trebuchet MS" w:cs="Times New Roman"/>
                <w:bCs/>
                <w:color w:val="002060"/>
                <w:sz w:val="20"/>
                <w:szCs w:val="20"/>
              </w:rPr>
            </w:pPr>
            <w:r w:rsidRPr="00BB7424">
              <w:rPr>
                <w:rFonts w:ascii="Trebuchet MS" w:hAnsi="Trebuchet MS" w:cs="Times New Roman"/>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bCs/>
                <w:color w:val="002060"/>
                <w:sz w:val="20"/>
                <w:szCs w:val="20"/>
              </w:rPr>
              <w:t xml:space="preserve">Cererea de finanțare respectă formatul </w:t>
            </w:r>
            <w:r w:rsidR="00AD5453" w:rsidRPr="00BB7424">
              <w:rPr>
                <w:rFonts w:ascii="Trebuchet MS" w:hAnsi="Trebuchet MS" w:cs="Times New Roman"/>
                <w:bCs/>
                <w:color w:val="002060"/>
                <w:sz w:val="20"/>
                <w:szCs w:val="20"/>
              </w:rPr>
              <w:t>solicitat</w:t>
            </w:r>
            <w:r w:rsidRPr="00BB7424">
              <w:rPr>
                <w:rFonts w:ascii="Trebuchet MS" w:hAnsi="Trebuchet MS" w:cs="Times New Roman"/>
                <w:bCs/>
                <w:color w:val="002060"/>
                <w:sz w:val="20"/>
                <w:szCs w:val="20"/>
              </w:rPr>
              <w:t xml:space="preserve"> și conține toate </w:t>
            </w:r>
            <w:r w:rsidRPr="00BB7424">
              <w:rPr>
                <w:rFonts w:ascii="Trebuchet MS" w:hAnsi="Trebuchet MS" w:cs="Times New Roman"/>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77777777" w:rsidR="00020AAC" w:rsidRPr="00BB7424" w:rsidRDefault="00020AAC" w:rsidP="009F3C50">
            <w:pPr>
              <w:pStyle w:val="Listparagraf3"/>
              <w:spacing w:line="276" w:lineRule="auto"/>
              <w:ind w:left="0"/>
              <w:jc w:val="both"/>
              <w:rPr>
                <w:rFonts w:ascii="Trebuchet MS" w:hAnsi="Trebuchet MS" w:cs="Times New Roman"/>
                <w:color w:val="002060"/>
                <w:sz w:val="20"/>
                <w:szCs w:val="20"/>
              </w:rPr>
            </w:pPr>
            <w:r w:rsidRPr="00BB7424">
              <w:rPr>
                <w:rFonts w:ascii="Trebuchet MS" w:hAnsi="Trebuchet MS" w:cs="Times New Roman"/>
                <w:color w:val="002060"/>
                <w:sz w:val="20"/>
                <w:szCs w:val="20"/>
              </w:rPr>
              <w:t xml:space="preserve">Cererea de finanțare este însoțită de toate anexele solicitate in Orientări privind accesarea finanțărilor în cadrul Programului Operațional Capital Uman 2014- 2020 si de Ghidul Solicitantului </w:t>
            </w:r>
            <w:proofErr w:type="spellStart"/>
            <w:r w:rsidRPr="00BB7424">
              <w:rPr>
                <w:rFonts w:ascii="Trebuchet MS" w:hAnsi="Trebuchet MS" w:cs="Times New Roman"/>
                <w:color w:val="002060"/>
                <w:sz w:val="20"/>
                <w:szCs w:val="20"/>
              </w:rPr>
              <w:t>Conditii</w:t>
            </w:r>
            <w:proofErr w:type="spellEnd"/>
            <w:r w:rsidRPr="00BB7424">
              <w:rPr>
                <w:rFonts w:ascii="Trebuchet MS" w:hAnsi="Trebuchet MS" w:cs="Times New Roman"/>
                <w:color w:val="002060"/>
                <w:sz w:val="20"/>
                <w:szCs w:val="20"/>
              </w:rPr>
              <w:t xml:space="preserve"> Specifice. </w:t>
            </w:r>
          </w:p>
          <w:p w14:paraId="2DC21281" w14:textId="77777777" w:rsidR="00020AAC" w:rsidRPr="00BB7424" w:rsidRDefault="00020AAC" w:rsidP="009F3C50">
            <w:pPr>
              <w:pStyle w:val="Listparagraf3"/>
              <w:spacing w:line="276" w:lineRule="auto"/>
              <w:ind w:left="0"/>
              <w:jc w:val="both"/>
              <w:rPr>
                <w:rFonts w:ascii="Trebuchet MS" w:hAnsi="Trebuchet MS" w:cs="Times New Roman"/>
                <w:color w:val="002060"/>
                <w:sz w:val="20"/>
                <w:szCs w:val="20"/>
              </w:rPr>
            </w:pPr>
          </w:p>
          <w:p w14:paraId="094CAA05"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5D233C69"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2BD163A2"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1AE80F60"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53A2A154"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2113E9FC"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1404338E"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003A7B3F"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5E96DD40"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5CB2D763"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53FDD1D9"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4B68465A"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7A5FC056"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466294AF"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4EEED7B6"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3BD64EAA"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279498AA"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0AB1817C"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3E913237" w14:textId="78D91B62" w:rsidR="0074204F" w:rsidRPr="00BB7424" w:rsidRDefault="00020AAC" w:rsidP="009F3C50">
            <w:pPr>
              <w:pStyle w:val="Listparagraf3"/>
              <w:spacing w:line="276" w:lineRule="auto"/>
              <w:ind w:left="0"/>
              <w:jc w:val="both"/>
              <w:rPr>
                <w:rFonts w:ascii="Trebuchet MS" w:hAnsi="Trebuchet MS" w:cs="Times New Roman"/>
                <w:color w:val="002060"/>
                <w:sz w:val="20"/>
                <w:szCs w:val="20"/>
              </w:rPr>
            </w:pPr>
            <w:r w:rsidRPr="00BB7424">
              <w:rPr>
                <w:rFonts w:ascii="Trebuchet MS" w:hAnsi="Trebuchet MS" w:cs="Times New Roman"/>
                <w:color w:val="002060"/>
                <w:sz w:val="20"/>
                <w:szCs w:val="20"/>
              </w:rPr>
              <w:t xml:space="preserve">Totodată se verifică </w:t>
            </w:r>
            <w:r w:rsidR="00632426" w:rsidRPr="00BB7424">
              <w:rPr>
                <w:rFonts w:ascii="Trebuchet MS" w:hAnsi="Trebuchet MS" w:cs="Times New Roman"/>
                <w:color w:val="002060"/>
                <w:sz w:val="20"/>
                <w:szCs w:val="20"/>
              </w:rPr>
              <w:t>existenta</w:t>
            </w:r>
            <w:r w:rsidRPr="00BB7424">
              <w:rPr>
                <w:rFonts w:ascii="Trebuchet MS" w:hAnsi="Trebuchet MS" w:cs="Times New Roman"/>
                <w:color w:val="002060"/>
                <w:sz w:val="20"/>
                <w:szCs w:val="20"/>
              </w:rPr>
              <w:t xml:space="preserve"> </w:t>
            </w:r>
            <w:r w:rsidR="00644ED2" w:rsidRPr="00BB7424">
              <w:rPr>
                <w:rFonts w:ascii="Trebuchet MS" w:hAnsi="Trebuchet MS" w:cs="Times New Roman"/>
                <w:b/>
                <w:color w:val="002060"/>
                <w:sz w:val="20"/>
                <w:szCs w:val="20"/>
              </w:rPr>
              <w:t>ACORDULUI DE PARTENERIAT</w:t>
            </w:r>
            <w:r w:rsidR="00644ED2" w:rsidRPr="00BB7424">
              <w:rPr>
                <w:rFonts w:ascii="Trebuchet MS" w:hAnsi="Trebuchet MS" w:cs="Times New Roman"/>
                <w:color w:val="002060"/>
                <w:sz w:val="20"/>
                <w:szCs w:val="20"/>
              </w:rPr>
              <w:t xml:space="preserve">, în </w:t>
            </w:r>
            <w:proofErr w:type="spellStart"/>
            <w:r w:rsidR="00644ED2" w:rsidRPr="00BB7424">
              <w:rPr>
                <w:rFonts w:ascii="Trebuchet MS" w:hAnsi="Trebuchet MS" w:cs="Times New Roman"/>
                <w:color w:val="002060"/>
                <w:sz w:val="20"/>
                <w:szCs w:val="20"/>
              </w:rPr>
              <w:t>situati</w:t>
            </w:r>
            <w:r w:rsidRPr="00BB7424">
              <w:rPr>
                <w:rFonts w:ascii="Trebuchet MS" w:hAnsi="Trebuchet MS" w:cs="Times New Roman"/>
                <w:color w:val="002060"/>
                <w:sz w:val="20"/>
                <w:szCs w:val="20"/>
              </w:rPr>
              <w:t>a</w:t>
            </w:r>
            <w:proofErr w:type="spellEnd"/>
            <w:r w:rsidRPr="00BB7424">
              <w:rPr>
                <w:rFonts w:ascii="Trebuchet MS" w:hAnsi="Trebuchet MS" w:cs="Times New Roman"/>
                <w:color w:val="002060"/>
                <w:sz w:val="20"/>
                <w:szCs w:val="20"/>
              </w:rPr>
              <w:t xml:space="preserve"> în care proiectul se implementează în parteneriat, </w:t>
            </w:r>
            <w:r w:rsidRPr="00BB7424">
              <w:rPr>
                <w:rFonts w:ascii="Trebuchet MS" w:hAnsi="Trebuchet MS" w:cs="Times New Roman"/>
                <w:color w:val="002060"/>
                <w:sz w:val="20"/>
                <w:szCs w:val="20"/>
              </w:rPr>
              <w:lastRenderedPageBreak/>
              <w:t>care trebuie să respecte, respectă formatul indicat prin Ghidul Solicitantului - Condi</w:t>
            </w:r>
            <w:r w:rsidR="00DA3DB0" w:rsidRPr="00BB7424">
              <w:rPr>
                <w:rFonts w:ascii="Trebuchet MS" w:hAnsi="Trebuchet MS" w:cs="Times New Roman"/>
                <w:color w:val="002060"/>
                <w:sz w:val="20"/>
                <w:szCs w:val="20"/>
              </w:rPr>
              <w:t>ț</w:t>
            </w:r>
            <w:r w:rsidRPr="00BB7424">
              <w:rPr>
                <w:rFonts w:ascii="Trebuchet MS" w:hAnsi="Trebuchet MS" w:cs="Times New Roman"/>
                <w:color w:val="002060"/>
                <w:sz w:val="20"/>
                <w:szCs w:val="20"/>
              </w:rPr>
              <w:t xml:space="preserve">ii Specifice </w:t>
            </w:r>
            <w:r w:rsidR="00DA3DB0" w:rsidRPr="00BB7424">
              <w:rPr>
                <w:rFonts w:ascii="Trebuchet MS" w:hAnsi="Trebuchet MS" w:cs="Times New Roman"/>
                <w:color w:val="002060"/>
                <w:sz w:val="20"/>
                <w:szCs w:val="20"/>
              </w:rPr>
              <w:t>și</w:t>
            </w:r>
            <w:r w:rsidRPr="00BB7424">
              <w:rPr>
                <w:rFonts w:ascii="Trebuchet MS" w:hAnsi="Trebuchet MS" w:cs="Times New Roman"/>
                <w:color w:val="002060"/>
                <w:sz w:val="20"/>
                <w:szCs w:val="20"/>
              </w:rPr>
              <w:t xml:space="preserve"> este asumat de </w:t>
            </w:r>
            <w:r w:rsidR="00DA3DB0" w:rsidRPr="00BB7424">
              <w:rPr>
                <w:rFonts w:ascii="Trebuchet MS" w:hAnsi="Trebuchet MS" w:cs="Times New Roman"/>
                <w:color w:val="002060"/>
                <w:sz w:val="20"/>
                <w:szCs w:val="20"/>
              </w:rPr>
              <w:t>către</w:t>
            </w:r>
            <w:r w:rsidRPr="00BB7424">
              <w:rPr>
                <w:rFonts w:ascii="Trebuchet MS" w:hAnsi="Trebuchet MS" w:cs="Times New Roman"/>
                <w:color w:val="002060"/>
                <w:sz w:val="20"/>
                <w:szCs w:val="20"/>
              </w:rPr>
              <w:t xml:space="preserve"> </w:t>
            </w:r>
            <w:r w:rsidR="00DA3DB0" w:rsidRPr="00BB7424">
              <w:rPr>
                <w:rFonts w:ascii="Trebuchet MS" w:hAnsi="Trebuchet MS" w:cs="Times New Roman"/>
                <w:color w:val="002060"/>
                <w:sz w:val="20"/>
                <w:szCs w:val="20"/>
              </w:rPr>
              <w:t>reprezentanții</w:t>
            </w:r>
            <w:r w:rsidRPr="00BB7424">
              <w:rPr>
                <w:rFonts w:ascii="Trebuchet MS" w:hAnsi="Trebuchet MS" w:cs="Times New Roman"/>
                <w:color w:val="002060"/>
                <w:sz w:val="20"/>
                <w:szCs w:val="20"/>
              </w:rPr>
              <w:t xml:space="preserve"> legali sau </w:t>
            </w:r>
            <w:r w:rsidR="00DA3DB0" w:rsidRPr="00BB7424">
              <w:rPr>
                <w:rFonts w:ascii="Trebuchet MS" w:hAnsi="Trebuchet MS" w:cs="Times New Roman"/>
                <w:color w:val="002060"/>
                <w:sz w:val="20"/>
                <w:szCs w:val="20"/>
              </w:rPr>
              <w:t>împuterniciții</w:t>
            </w:r>
            <w:r w:rsidRPr="00BB7424">
              <w:rPr>
                <w:rFonts w:ascii="Trebuchet MS" w:hAnsi="Trebuchet MS" w:cs="Times New Roman"/>
                <w:color w:val="002060"/>
                <w:sz w:val="20"/>
                <w:szCs w:val="20"/>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334F4548" w14:textId="584BA0EE" w:rsidR="00F90B9F" w:rsidRPr="00BB7424" w:rsidRDefault="00655D9F" w:rsidP="00F90B9F">
            <w:pPr>
              <w:spacing w:after="0" w:line="240" w:lineRule="auto"/>
              <w:jc w:val="both"/>
              <w:rPr>
                <w:rFonts w:ascii="Trebuchet MS" w:eastAsia="Times New Roman" w:hAnsi="Trebuchet MS" w:cs="Times New Roman"/>
                <w:color w:val="002060"/>
                <w:sz w:val="20"/>
                <w:szCs w:val="20"/>
              </w:rPr>
            </w:pPr>
            <w:r>
              <w:rPr>
                <w:rFonts w:ascii="Trebuchet MS" w:eastAsia="Times New Roman" w:hAnsi="Trebuchet MS" w:cs="Times New Roman"/>
                <w:color w:val="002060"/>
                <w:sz w:val="20"/>
                <w:szCs w:val="20"/>
              </w:rPr>
              <w:lastRenderedPageBreak/>
              <w:t>Documente</w:t>
            </w:r>
            <w:r w:rsidR="00F90B9F" w:rsidRPr="00BB7424">
              <w:rPr>
                <w:rFonts w:ascii="Trebuchet MS" w:eastAsia="Times New Roman" w:hAnsi="Trebuchet MS" w:cs="Times New Roman"/>
                <w:color w:val="002060"/>
                <w:sz w:val="20"/>
                <w:szCs w:val="20"/>
              </w:rPr>
              <w:t xml:space="preserve"> solicitate: </w:t>
            </w:r>
          </w:p>
          <w:p w14:paraId="0180B406" w14:textId="77777777" w:rsidR="00352C2F" w:rsidRPr="00352C2F" w:rsidRDefault="00352C2F" w:rsidP="00352C2F">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1. Acordul de parteneriat (daca este cazul), semnat de solicitant și parteneri. Se </w:t>
            </w:r>
            <w:proofErr w:type="spellStart"/>
            <w:r w:rsidRPr="00352C2F">
              <w:rPr>
                <w:rFonts w:ascii="Trebuchet MS" w:hAnsi="Trebuchet MS" w:cs="Times New Roman"/>
                <w:color w:val="002060"/>
                <w:sz w:val="20"/>
                <w:szCs w:val="20"/>
              </w:rPr>
              <w:t>verificã</w:t>
            </w:r>
            <w:proofErr w:type="spellEnd"/>
            <w:r w:rsidRPr="00352C2F">
              <w:rPr>
                <w:rFonts w:ascii="Trebuchet MS" w:hAnsi="Trebuchet MS" w:cs="Times New Roman"/>
                <w:color w:val="002060"/>
                <w:sz w:val="20"/>
                <w:szCs w:val="20"/>
              </w:rPr>
              <w:t xml:space="preserve"> existența acordului de parteneriat, în situația în care proiectul se </w:t>
            </w:r>
            <w:proofErr w:type="spellStart"/>
            <w:r w:rsidRPr="00352C2F">
              <w:rPr>
                <w:rFonts w:ascii="Trebuchet MS" w:hAnsi="Trebuchet MS" w:cs="Times New Roman"/>
                <w:color w:val="002060"/>
                <w:sz w:val="20"/>
                <w:szCs w:val="20"/>
              </w:rPr>
              <w:t>implementeazã</w:t>
            </w:r>
            <w:proofErr w:type="spellEnd"/>
            <w:r w:rsidRPr="00352C2F">
              <w:rPr>
                <w:rFonts w:ascii="Trebuchet MS" w:hAnsi="Trebuchet MS" w:cs="Times New Roman"/>
                <w:color w:val="002060"/>
                <w:sz w:val="20"/>
                <w:szCs w:val="20"/>
              </w:rPr>
              <w:t xml:space="preserve"> în parteneriat, care trebuie </w:t>
            </w:r>
            <w:proofErr w:type="spellStart"/>
            <w:r w:rsidRPr="00352C2F">
              <w:rPr>
                <w:rFonts w:ascii="Trebuchet MS" w:hAnsi="Trebuchet MS" w:cs="Times New Roman"/>
                <w:color w:val="002060"/>
                <w:sz w:val="20"/>
                <w:szCs w:val="20"/>
              </w:rPr>
              <w:t>sã</w:t>
            </w:r>
            <w:proofErr w:type="spellEnd"/>
            <w:r w:rsidRPr="00352C2F">
              <w:rPr>
                <w:rFonts w:ascii="Trebuchet MS" w:hAnsi="Trebuchet MS" w:cs="Times New Roman"/>
                <w:color w:val="002060"/>
                <w:sz w:val="20"/>
                <w:szCs w:val="20"/>
              </w:rPr>
              <w:t xml:space="preserve"> respecte formatul indicat prin Ghidul Solicitantului - Condiții Specifice și trebuie sa fie asumat de reprezentanții legali ai partenerilor (Anexa nr. 2 la Ordinul 2467/2016 de aprobare a </w:t>
            </w:r>
            <w:proofErr w:type="spellStart"/>
            <w:r w:rsidRPr="00352C2F">
              <w:rPr>
                <w:rFonts w:ascii="Trebuchet MS" w:hAnsi="Trebuchet MS" w:cs="Times New Roman"/>
                <w:color w:val="002060"/>
                <w:sz w:val="20"/>
                <w:szCs w:val="20"/>
              </w:rPr>
              <w:t>corrigendum</w:t>
            </w:r>
            <w:proofErr w:type="spellEnd"/>
            <w:r w:rsidRPr="00352C2F">
              <w:rPr>
                <w:rFonts w:ascii="Trebuchet MS" w:hAnsi="Trebuchet MS" w:cs="Times New Roman"/>
                <w:color w:val="002060"/>
                <w:sz w:val="20"/>
                <w:szCs w:val="20"/>
              </w:rPr>
              <w:t>-ului nr 2/29.11.2016)</w:t>
            </w:r>
          </w:p>
          <w:p w14:paraId="418700E1" w14:textId="0C05B3FB" w:rsidR="00352C2F" w:rsidRPr="00352C2F" w:rsidRDefault="00352C2F" w:rsidP="00352C2F">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2. </w:t>
            </w:r>
            <w:r w:rsidR="0053596A">
              <w:rPr>
                <w:rFonts w:ascii="Trebuchet MS" w:hAnsi="Trebuchet MS" w:cs="Times New Roman"/>
                <w:color w:val="002060"/>
                <w:sz w:val="20"/>
                <w:szCs w:val="20"/>
              </w:rPr>
              <w:t>D</w:t>
            </w:r>
            <w:r w:rsidR="0053596A" w:rsidRPr="00B245B9">
              <w:rPr>
                <w:rFonts w:ascii="Trebuchet MS" w:hAnsi="Trebuchet MS" w:cs="Times New Roman"/>
                <w:color w:val="002060"/>
                <w:sz w:val="20"/>
                <w:szCs w:val="20"/>
              </w:rPr>
              <w:t>eclarație de asumare a responsabilității pentru asigurarea sustenabilității măsurilor sprijinite de minimum 1 an de la finalizarea implementării proiectului pentru serviciile educaționale de creșă dezvoltate în proiect</w:t>
            </w:r>
            <w:r w:rsidR="00B245B9" w:rsidRPr="00B245B9">
              <w:rPr>
                <w:rFonts w:ascii="Trebuchet MS" w:hAnsi="Trebuchet MS" w:cs="Times New Roman"/>
                <w:color w:val="002060"/>
                <w:sz w:val="20"/>
                <w:szCs w:val="20"/>
              </w:rPr>
              <w:t xml:space="preserve"> </w:t>
            </w:r>
            <w:r w:rsidRPr="00352C2F">
              <w:rPr>
                <w:rFonts w:ascii="Trebuchet MS" w:hAnsi="Trebuchet MS" w:cs="Times New Roman"/>
                <w:color w:val="002060"/>
                <w:sz w:val="20"/>
                <w:szCs w:val="20"/>
              </w:rPr>
              <w:t>(dacă este cazul) (anexa nr.</w:t>
            </w:r>
            <w:r w:rsidR="00B245B9">
              <w:rPr>
                <w:rFonts w:ascii="Trebuchet MS" w:hAnsi="Trebuchet MS" w:cs="Times New Roman"/>
                <w:color w:val="002060"/>
                <w:sz w:val="20"/>
                <w:szCs w:val="20"/>
              </w:rPr>
              <w:t>8</w:t>
            </w:r>
            <w:r w:rsidRPr="00352C2F">
              <w:rPr>
                <w:rFonts w:ascii="Trebuchet MS" w:hAnsi="Trebuchet MS" w:cs="Times New Roman"/>
                <w:color w:val="002060"/>
                <w:sz w:val="20"/>
                <w:szCs w:val="20"/>
              </w:rPr>
              <w:t xml:space="preserve"> la Ghidul solicitantului – condiții specifice).</w:t>
            </w:r>
          </w:p>
          <w:p w14:paraId="73398224" w14:textId="77777777" w:rsidR="00352C2F" w:rsidRPr="00352C2F" w:rsidRDefault="00352C2F" w:rsidP="00352C2F">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3. Declarație de angajament, semnată de solicitant și parteneri (dacă este cazul) (anexa nr.3 la Ordinul ministrului fondurilor europene 2467/2016, de aprobare a </w:t>
            </w:r>
            <w:proofErr w:type="spellStart"/>
            <w:r w:rsidRPr="00352C2F">
              <w:rPr>
                <w:rFonts w:ascii="Trebuchet MS" w:hAnsi="Trebuchet MS" w:cs="Times New Roman"/>
                <w:color w:val="002060"/>
                <w:sz w:val="20"/>
                <w:szCs w:val="20"/>
              </w:rPr>
              <w:t>corrigendum</w:t>
            </w:r>
            <w:proofErr w:type="spellEnd"/>
            <w:r w:rsidRPr="00352C2F">
              <w:rPr>
                <w:rFonts w:ascii="Trebuchet MS" w:hAnsi="Trebuchet MS" w:cs="Times New Roman"/>
                <w:color w:val="002060"/>
                <w:sz w:val="20"/>
                <w:szCs w:val="20"/>
              </w:rPr>
              <w:t>-ului nr 2/29.11.2016)</w:t>
            </w:r>
          </w:p>
          <w:p w14:paraId="0042928C" w14:textId="77777777" w:rsidR="00352C2F" w:rsidRPr="00352C2F" w:rsidRDefault="00352C2F" w:rsidP="00352C2F">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4. Declarație de eligibilitate, semnată de solicitant și parteneri (dacă este cazul) (anexa nr.3 la </w:t>
            </w:r>
            <w:proofErr w:type="spellStart"/>
            <w:r w:rsidRPr="00352C2F">
              <w:rPr>
                <w:rFonts w:ascii="Trebuchet MS" w:hAnsi="Trebuchet MS" w:cs="Times New Roman"/>
                <w:color w:val="002060"/>
                <w:sz w:val="20"/>
                <w:szCs w:val="20"/>
              </w:rPr>
              <w:t>Orientari</w:t>
            </w:r>
            <w:proofErr w:type="spellEnd"/>
            <w:r w:rsidRPr="00352C2F">
              <w:rPr>
                <w:rFonts w:ascii="Trebuchet MS" w:hAnsi="Trebuchet MS" w:cs="Times New Roman"/>
                <w:color w:val="002060"/>
                <w:sz w:val="20"/>
                <w:szCs w:val="20"/>
              </w:rPr>
              <w:t xml:space="preserve"> privind accesarea finanțărilor în cadrul Programului Operațional Capital Uman 2014-2020)</w:t>
            </w:r>
          </w:p>
          <w:p w14:paraId="14FCB4E4" w14:textId="77777777" w:rsidR="00352C2F" w:rsidRPr="00352C2F" w:rsidRDefault="00352C2F" w:rsidP="00352C2F">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5. Declarație cu privire la evitarea dublei </w:t>
            </w:r>
            <w:proofErr w:type="spellStart"/>
            <w:r w:rsidRPr="00352C2F">
              <w:rPr>
                <w:rFonts w:ascii="Trebuchet MS" w:hAnsi="Trebuchet MS" w:cs="Times New Roman"/>
                <w:color w:val="002060"/>
                <w:sz w:val="20"/>
                <w:szCs w:val="20"/>
              </w:rPr>
              <w:t>finanţări</w:t>
            </w:r>
            <w:proofErr w:type="spellEnd"/>
            <w:r w:rsidRPr="00352C2F">
              <w:rPr>
                <w:rFonts w:ascii="Trebuchet MS" w:hAnsi="Trebuchet MS" w:cs="Times New Roman"/>
                <w:color w:val="002060"/>
                <w:sz w:val="20"/>
                <w:szCs w:val="20"/>
              </w:rPr>
              <w:t xml:space="preserve">, semnată de solicitant și parteneri (dacă este cazul) (anexa nr.4 la </w:t>
            </w:r>
            <w:proofErr w:type="spellStart"/>
            <w:r w:rsidRPr="00352C2F">
              <w:rPr>
                <w:rFonts w:ascii="Trebuchet MS" w:hAnsi="Trebuchet MS" w:cs="Times New Roman"/>
                <w:color w:val="002060"/>
                <w:sz w:val="20"/>
                <w:szCs w:val="20"/>
              </w:rPr>
              <w:t>Orientari</w:t>
            </w:r>
            <w:proofErr w:type="spellEnd"/>
            <w:r w:rsidRPr="00352C2F">
              <w:rPr>
                <w:rFonts w:ascii="Trebuchet MS" w:hAnsi="Trebuchet MS" w:cs="Times New Roman"/>
                <w:color w:val="002060"/>
                <w:sz w:val="20"/>
                <w:szCs w:val="20"/>
              </w:rPr>
              <w:t xml:space="preserve"> privind accesarea finanțărilor în cadrul Programului Operațional Capital Uman 2014-2020, cu </w:t>
            </w:r>
            <w:proofErr w:type="spellStart"/>
            <w:r w:rsidRPr="00352C2F">
              <w:rPr>
                <w:rFonts w:ascii="Trebuchet MS" w:hAnsi="Trebuchet MS" w:cs="Times New Roman"/>
                <w:color w:val="002060"/>
                <w:sz w:val="20"/>
                <w:szCs w:val="20"/>
              </w:rPr>
              <w:t>modificarile</w:t>
            </w:r>
            <w:proofErr w:type="spellEnd"/>
            <w:r w:rsidRPr="00352C2F">
              <w:rPr>
                <w:rFonts w:ascii="Trebuchet MS" w:hAnsi="Trebuchet MS" w:cs="Times New Roman"/>
                <w:color w:val="002060"/>
                <w:sz w:val="20"/>
                <w:szCs w:val="20"/>
              </w:rPr>
              <w:t xml:space="preserve"> si </w:t>
            </w:r>
            <w:proofErr w:type="spellStart"/>
            <w:r w:rsidRPr="00352C2F">
              <w:rPr>
                <w:rFonts w:ascii="Trebuchet MS" w:hAnsi="Trebuchet MS" w:cs="Times New Roman"/>
                <w:color w:val="002060"/>
                <w:sz w:val="20"/>
                <w:szCs w:val="20"/>
              </w:rPr>
              <w:t>completarile</w:t>
            </w:r>
            <w:proofErr w:type="spellEnd"/>
            <w:r w:rsidRPr="00352C2F">
              <w:rPr>
                <w:rFonts w:ascii="Trebuchet MS" w:hAnsi="Trebuchet MS" w:cs="Times New Roman"/>
                <w:color w:val="002060"/>
                <w:sz w:val="20"/>
                <w:szCs w:val="20"/>
              </w:rPr>
              <w:t xml:space="preserve"> ulterioare)</w:t>
            </w:r>
          </w:p>
          <w:p w14:paraId="3DB452DD" w14:textId="77777777" w:rsidR="00352C2F" w:rsidRPr="00352C2F" w:rsidRDefault="00352C2F" w:rsidP="00352C2F">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6. </w:t>
            </w:r>
            <w:proofErr w:type="spellStart"/>
            <w:r w:rsidRPr="00352C2F">
              <w:rPr>
                <w:rFonts w:ascii="Trebuchet MS" w:hAnsi="Trebuchet MS" w:cs="Times New Roman"/>
                <w:color w:val="002060"/>
                <w:sz w:val="20"/>
                <w:szCs w:val="20"/>
              </w:rPr>
              <w:t>Declaraţie</w:t>
            </w:r>
            <w:proofErr w:type="spellEnd"/>
            <w:r w:rsidRPr="00352C2F">
              <w:rPr>
                <w:rFonts w:ascii="Trebuchet MS" w:hAnsi="Trebuchet MS" w:cs="Times New Roman"/>
                <w:color w:val="002060"/>
                <w:sz w:val="20"/>
                <w:szCs w:val="20"/>
              </w:rPr>
              <w:t xml:space="preserve"> privind eligibilitatea TVA aferentă cheltuielilor ce vor fi efectuate în cadrul operațiunii propuse spre </w:t>
            </w:r>
            <w:proofErr w:type="spellStart"/>
            <w:r w:rsidRPr="00352C2F">
              <w:rPr>
                <w:rFonts w:ascii="Trebuchet MS" w:hAnsi="Trebuchet MS" w:cs="Times New Roman"/>
                <w:color w:val="002060"/>
                <w:sz w:val="20"/>
                <w:szCs w:val="20"/>
              </w:rPr>
              <w:t>finanţare</w:t>
            </w:r>
            <w:proofErr w:type="spellEnd"/>
            <w:r w:rsidRPr="00352C2F">
              <w:rPr>
                <w:rFonts w:ascii="Trebuchet MS" w:hAnsi="Trebuchet MS" w:cs="Times New Roman"/>
                <w:color w:val="002060"/>
                <w:sz w:val="20"/>
                <w:szCs w:val="20"/>
              </w:rPr>
              <w:t xml:space="preserve"> din FESI 2014-2020, semnată de solicitant și parteneri (dacă este cazul)  (anexa nr.5 la </w:t>
            </w:r>
            <w:proofErr w:type="spellStart"/>
            <w:r w:rsidRPr="00352C2F">
              <w:rPr>
                <w:rFonts w:ascii="Trebuchet MS" w:hAnsi="Trebuchet MS" w:cs="Times New Roman"/>
                <w:color w:val="002060"/>
                <w:sz w:val="20"/>
                <w:szCs w:val="20"/>
              </w:rPr>
              <w:t>Orientari</w:t>
            </w:r>
            <w:proofErr w:type="spellEnd"/>
            <w:r w:rsidRPr="00352C2F">
              <w:rPr>
                <w:rFonts w:ascii="Trebuchet MS" w:hAnsi="Trebuchet MS" w:cs="Times New Roman"/>
                <w:color w:val="002060"/>
                <w:sz w:val="20"/>
                <w:szCs w:val="20"/>
              </w:rPr>
              <w:t xml:space="preserve"> privind accesarea finanțărilor în cadrul Programului Operațional Capital Uman 2014-2020, cu </w:t>
            </w:r>
            <w:proofErr w:type="spellStart"/>
            <w:r w:rsidRPr="00352C2F">
              <w:rPr>
                <w:rFonts w:ascii="Trebuchet MS" w:hAnsi="Trebuchet MS" w:cs="Times New Roman"/>
                <w:color w:val="002060"/>
                <w:sz w:val="20"/>
                <w:szCs w:val="20"/>
              </w:rPr>
              <w:t>modificarile</w:t>
            </w:r>
            <w:proofErr w:type="spellEnd"/>
            <w:r w:rsidRPr="00352C2F">
              <w:rPr>
                <w:rFonts w:ascii="Trebuchet MS" w:hAnsi="Trebuchet MS" w:cs="Times New Roman"/>
                <w:color w:val="002060"/>
                <w:sz w:val="20"/>
                <w:szCs w:val="20"/>
              </w:rPr>
              <w:t xml:space="preserve"> si </w:t>
            </w:r>
            <w:proofErr w:type="spellStart"/>
            <w:r w:rsidRPr="00352C2F">
              <w:rPr>
                <w:rFonts w:ascii="Trebuchet MS" w:hAnsi="Trebuchet MS" w:cs="Times New Roman"/>
                <w:color w:val="002060"/>
                <w:sz w:val="20"/>
                <w:szCs w:val="20"/>
              </w:rPr>
              <w:t>completarile</w:t>
            </w:r>
            <w:proofErr w:type="spellEnd"/>
            <w:r w:rsidRPr="00352C2F">
              <w:rPr>
                <w:rFonts w:ascii="Trebuchet MS" w:hAnsi="Trebuchet MS" w:cs="Times New Roman"/>
                <w:color w:val="002060"/>
                <w:sz w:val="20"/>
                <w:szCs w:val="20"/>
              </w:rPr>
              <w:t xml:space="preserve"> ulterioare)</w:t>
            </w:r>
          </w:p>
          <w:p w14:paraId="49DBCDCB" w14:textId="77777777" w:rsidR="00352C2F" w:rsidRPr="00352C2F" w:rsidRDefault="00352C2F" w:rsidP="00352C2F">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7. Procedura de selecție parteneri (dacă este cazul), inclusiv documentele aferente conform prevederilor din </w:t>
            </w:r>
            <w:proofErr w:type="spellStart"/>
            <w:r w:rsidRPr="00352C2F">
              <w:rPr>
                <w:rFonts w:ascii="Trebuchet MS" w:hAnsi="Trebuchet MS" w:cs="Times New Roman"/>
                <w:color w:val="002060"/>
                <w:sz w:val="20"/>
                <w:szCs w:val="20"/>
              </w:rPr>
              <w:t>Orientãri</w:t>
            </w:r>
            <w:proofErr w:type="spellEnd"/>
            <w:r w:rsidRPr="00352C2F">
              <w:rPr>
                <w:rFonts w:ascii="Trebuchet MS" w:hAnsi="Trebuchet MS" w:cs="Times New Roman"/>
                <w:color w:val="002060"/>
                <w:sz w:val="20"/>
                <w:szCs w:val="20"/>
              </w:rPr>
              <w:t xml:space="preserve"> privind accesarea </w:t>
            </w:r>
            <w:proofErr w:type="spellStart"/>
            <w:r w:rsidRPr="00352C2F">
              <w:rPr>
                <w:rFonts w:ascii="Trebuchet MS" w:hAnsi="Trebuchet MS" w:cs="Times New Roman"/>
                <w:color w:val="002060"/>
                <w:sz w:val="20"/>
                <w:szCs w:val="20"/>
              </w:rPr>
              <w:t>finanțãrilor</w:t>
            </w:r>
            <w:proofErr w:type="spellEnd"/>
            <w:r w:rsidRPr="00352C2F">
              <w:rPr>
                <w:rFonts w:ascii="Trebuchet MS" w:hAnsi="Trebuchet MS" w:cs="Times New Roman"/>
                <w:color w:val="002060"/>
                <w:sz w:val="20"/>
                <w:szCs w:val="20"/>
              </w:rPr>
              <w:t xml:space="preserve"> în cadrul </w:t>
            </w:r>
            <w:r w:rsidRPr="00352C2F">
              <w:rPr>
                <w:rFonts w:ascii="Trebuchet MS" w:hAnsi="Trebuchet MS" w:cs="Times New Roman"/>
                <w:color w:val="002060"/>
                <w:sz w:val="20"/>
                <w:szCs w:val="20"/>
              </w:rPr>
              <w:lastRenderedPageBreak/>
              <w:t xml:space="preserve">Programului Operațional Capital Uman 2014-2020, cu </w:t>
            </w:r>
            <w:proofErr w:type="spellStart"/>
            <w:r w:rsidRPr="00352C2F">
              <w:rPr>
                <w:rFonts w:ascii="Trebuchet MS" w:hAnsi="Trebuchet MS" w:cs="Times New Roman"/>
                <w:color w:val="002060"/>
                <w:sz w:val="20"/>
                <w:szCs w:val="20"/>
              </w:rPr>
              <w:t>modificarile</w:t>
            </w:r>
            <w:proofErr w:type="spellEnd"/>
            <w:r w:rsidRPr="00352C2F">
              <w:rPr>
                <w:rFonts w:ascii="Trebuchet MS" w:hAnsi="Trebuchet MS" w:cs="Times New Roman"/>
                <w:color w:val="002060"/>
                <w:sz w:val="20"/>
                <w:szCs w:val="20"/>
              </w:rPr>
              <w:t xml:space="preserve"> si </w:t>
            </w:r>
            <w:proofErr w:type="spellStart"/>
            <w:r w:rsidRPr="00352C2F">
              <w:rPr>
                <w:rFonts w:ascii="Trebuchet MS" w:hAnsi="Trebuchet MS" w:cs="Times New Roman"/>
                <w:color w:val="002060"/>
                <w:sz w:val="20"/>
                <w:szCs w:val="20"/>
              </w:rPr>
              <w:t>completarile</w:t>
            </w:r>
            <w:proofErr w:type="spellEnd"/>
            <w:r w:rsidRPr="00352C2F">
              <w:rPr>
                <w:rFonts w:ascii="Trebuchet MS" w:hAnsi="Trebuchet MS" w:cs="Times New Roman"/>
                <w:color w:val="002060"/>
                <w:sz w:val="20"/>
                <w:szCs w:val="20"/>
              </w:rPr>
              <w:t xml:space="preserve"> ulterioare</w:t>
            </w:r>
          </w:p>
          <w:p w14:paraId="4C70BAED" w14:textId="6075CC03" w:rsidR="00F10F8D" w:rsidRPr="00BB7424" w:rsidRDefault="00352C2F" w:rsidP="00352C2F">
            <w:pPr>
              <w:spacing w:after="0" w:line="240" w:lineRule="auto"/>
              <w:jc w:val="both"/>
              <w:rPr>
                <w:rFonts w:ascii="Trebuchet MS" w:eastAsia="Times New Roman" w:hAnsi="Trebuchet MS" w:cs="Times New Roman"/>
                <w:color w:val="002060"/>
                <w:sz w:val="20"/>
                <w:szCs w:val="20"/>
              </w:rPr>
            </w:pPr>
            <w:r w:rsidRPr="00352C2F">
              <w:rPr>
                <w:rFonts w:ascii="Trebuchet MS" w:hAnsi="Trebuchet MS" w:cs="Times New Roman"/>
                <w:color w:val="002060"/>
                <w:sz w:val="20"/>
                <w:szCs w:val="20"/>
              </w:rPr>
              <w:t xml:space="preserve">8. Nota justificativă privind valoarea adăugată a parteneriatului (dacă este cazul), întocmită de solicitant cu respectarea prevederilor din </w:t>
            </w:r>
            <w:proofErr w:type="spellStart"/>
            <w:r w:rsidRPr="00352C2F">
              <w:rPr>
                <w:rFonts w:ascii="Trebuchet MS" w:hAnsi="Trebuchet MS" w:cs="Times New Roman"/>
                <w:color w:val="002060"/>
                <w:sz w:val="20"/>
                <w:szCs w:val="20"/>
              </w:rPr>
              <w:t>Orientãri</w:t>
            </w:r>
            <w:proofErr w:type="spellEnd"/>
            <w:r w:rsidRPr="00352C2F">
              <w:rPr>
                <w:rFonts w:ascii="Trebuchet MS" w:hAnsi="Trebuchet MS" w:cs="Times New Roman"/>
                <w:color w:val="002060"/>
                <w:sz w:val="20"/>
                <w:szCs w:val="20"/>
              </w:rPr>
              <w:t xml:space="preserve"> privind accesarea finanțărilor în cadrul Programului Operațional Capital Uman 2014-2020, cu </w:t>
            </w:r>
            <w:r w:rsidR="00C10238" w:rsidRPr="00352C2F">
              <w:rPr>
                <w:rFonts w:ascii="Trebuchet MS" w:hAnsi="Trebuchet MS" w:cs="Times New Roman"/>
                <w:color w:val="002060"/>
                <w:sz w:val="20"/>
                <w:szCs w:val="20"/>
              </w:rPr>
              <w:t>modificările</w:t>
            </w:r>
            <w:r w:rsidRPr="00352C2F">
              <w:rPr>
                <w:rFonts w:ascii="Trebuchet MS" w:hAnsi="Trebuchet MS" w:cs="Times New Roman"/>
                <w:color w:val="002060"/>
                <w:sz w:val="20"/>
                <w:szCs w:val="20"/>
              </w:rPr>
              <w:t xml:space="preserve"> si </w:t>
            </w:r>
            <w:r w:rsidR="00C10238" w:rsidRPr="00352C2F">
              <w:rPr>
                <w:rFonts w:ascii="Trebuchet MS" w:hAnsi="Trebuchet MS" w:cs="Times New Roman"/>
                <w:color w:val="002060"/>
                <w:sz w:val="20"/>
                <w:szCs w:val="20"/>
              </w:rPr>
              <w:t>completările</w:t>
            </w:r>
            <w:r w:rsidRPr="00352C2F">
              <w:rPr>
                <w:rFonts w:ascii="Trebuchet MS" w:hAnsi="Trebuchet MS" w:cs="Times New Roman"/>
                <w:color w:val="002060"/>
                <w:sz w:val="20"/>
                <w:szCs w:val="20"/>
              </w:rPr>
              <w:t xml:space="preserve"> ulterioare</w:t>
            </w:r>
          </w:p>
        </w:tc>
      </w:tr>
      <w:tr w:rsidR="00134F8B" w:rsidRPr="00BB7424"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BB7424" w:rsidRDefault="0074204F" w:rsidP="003836E7">
            <w:pPr>
              <w:spacing w:after="0"/>
              <w:rPr>
                <w:rFonts w:ascii="Trebuchet MS" w:hAnsi="Trebuchet MS" w:cs="Times New Roman"/>
                <w:color w:val="002060"/>
                <w:sz w:val="20"/>
                <w:szCs w:val="20"/>
              </w:rPr>
            </w:pPr>
            <w:r w:rsidRPr="00BB7424">
              <w:rPr>
                <w:rFonts w:ascii="Trebuchet MS" w:hAnsi="Trebuchet MS" w:cs="Times New Roman"/>
                <w:color w:val="002060"/>
                <w:sz w:val="20"/>
                <w:szCs w:val="2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BB7424" w:rsidRDefault="0074204F" w:rsidP="003836E7">
            <w:pPr>
              <w:pStyle w:val="Listparagraf3"/>
              <w:numPr>
                <w:ilvl w:val="0"/>
                <w:numId w:val="2"/>
              </w:numPr>
              <w:spacing w:line="276" w:lineRule="auto"/>
              <w:ind w:left="317" w:hanging="425"/>
              <w:jc w:val="both"/>
              <w:rPr>
                <w:rFonts w:ascii="Trebuchet MS" w:hAnsi="Trebuchet MS" w:cs="Times New Roman"/>
                <w:color w:val="002060"/>
                <w:sz w:val="20"/>
                <w:szCs w:val="20"/>
              </w:rPr>
            </w:pPr>
            <w:r w:rsidRPr="00BB7424">
              <w:rPr>
                <w:rFonts w:ascii="Trebuchet MS" w:hAnsi="Trebuchet MS" w:cs="Times New Roman"/>
                <w:color w:val="002060"/>
                <w:sz w:val="20"/>
                <w:szCs w:val="20"/>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BB7424" w:rsidRDefault="006F7B1F" w:rsidP="006F7B1F">
            <w:pPr>
              <w:spacing w:after="0"/>
              <w:jc w:val="both"/>
              <w:rPr>
                <w:rFonts w:ascii="Trebuchet MS" w:hAnsi="Trebuchet MS" w:cs="Times New Roman"/>
                <w:color w:val="002060"/>
                <w:sz w:val="20"/>
                <w:szCs w:val="20"/>
              </w:rPr>
            </w:pPr>
            <w:r w:rsidRPr="00BB7424">
              <w:rPr>
                <w:rFonts w:ascii="Trebuchet MS" w:eastAsia="Times New Roman" w:hAnsi="Trebuchet MS" w:cs="Times New Roman"/>
                <w:color w:val="002060"/>
                <w:sz w:val="20"/>
                <w:szCs w:val="20"/>
              </w:rPr>
              <w:t>Se verifică dacă persoana care a semnat cererea de finanțare este aceeași cu reprezentantul legal sau împuternicitul acestuia.</w:t>
            </w:r>
          </w:p>
        </w:tc>
      </w:tr>
    </w:tbl>
    <w:p w14:paraId="3B8F5EBD" w14:textId="77777777" w:rsidR="0074204F" w:rsidRPr="00BB7424" w:rsidRDefault="003836E7" w:rsidP="003836E7">
      <w:pPr>
        <w:pStyle w:val="Titlu2"/>
        <w:pageBreakBefore/>
        <w:numPr>
          <w:ilvl w:val="0"/>
          <w:numId w:val="0"/>
        </w:numPr>
        <w:spacing w:before="0" w:line="276" w:lineRule="auto"/>
        <w:jc w:val="both"/>
        <w:rPr>
          <w:rFonts w:ascii="Trebuchet MS" w:eastAsia="Calibri" w:hAnsi="Trebuchet MS" w:cs="Times New Roman"/>
          <w:color w:val="002060"/>
          <w:sz w:val="20"/>
          <w:szCs w:val="20"/>
        </w:rPr>
      </w:pPr>
      <w:bookmarkStart w:id="4" w:name="_Toc435003203"/>
      <w:bookmarkStart w:id="5" w:name="_Toc447114122"/>
      <w:bookmarkStart w:id="6" w:name="_Toc442084049"/>
      <w:r w:rsidRPr="00BB7424">
        <w:rPr>
          <w:rFonts w:ascii="Trebuchet MS" w:hAnsi="Trebuchet MS" w:cs="Times New Roman"/>
          <w:color w:val="002060"/>
          <w:sz w:val="20"/>
          <w:szCs w:val="20"/>
        </w:rPr>
        <w:lastRenderedPageBreak/>
        <w:t>II</w:t>
      </w:r>
      <w:r w:rsidR="0074204F" w:rsidRPr="00BB7424">
        <w:rPr>
          <w:rFonts w:ascii="Trebuchet MS" w:hAnsi="Trebuchet MS" w:cs="Times New Roman"/>
          <w:color w:val="002060"/>
          <w:sz w:val="20"/>
          <w:szCs w:val="20"/>
        </w:rPr>
        <w:t>. Criterii de verificare  a eligibilității</w:t>
      </w:r>
      <w:bookmarkEnd w:id="4"/>
      <w:bookmarkEnd w:id="5"/>
      <w:r w:rsidR="0074204F" w:rsidRPr="00BB7424">
        <w:rPr>
          <w:rFonts w:ascii="Trebuchet MS" w:hAnsi="Trebuchet MS" w:cs="Times New Roman"/>
          <w:color w:val="002060"/>
          <w:sz w:val="20"/>
          <w:szCs w:val="20"/>
        </w:rPr>
        <w:t xml:space="preserve"> </w:t>
      </w:r>
      <w:bookmarkEnd w:id="6"/>
    </w:p>
    <w:tbl>
      <w:tblPr>
        <w:tblW w:w="4990" w:type="pct"/>
        <w:tblLook w:val="0000" w:firstRow="0" w:lastRow="0" w:firstColumn="0" w:lastColumn="0" w:noHBand="0" w:noVBand="0"/>
      </w:tblPr>
      <w:tblGrid>
        <w:gridCol w:w="598"/>
        <w:gridCol w:w="2841"/>
        <w:gridCol w:w="4555"/>
        <w:gridCol w:w="6338"/>
      </w:tblGrid>
      <w:tr w:rsidR="00134F8B" w:rsidRPr="00BB7424" w14:paraId="30B0495C" w14:textId="77777777"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6324BD6" w14:textId="77777777" w:rsidR="0074204F" w:rsidRPr="00BB7424" w:rsidRDefault="0074204F" w:rsidP="003836E7">
            <w:pPr>
              <w:spacing w:after="0"/>
              <w:jc w:val="both"/>
              <w:rPr>
                <w:rFonts w:ascii="Trebuchet MS" w:eastAsia="Calibri" w:hAnsi="Trebuchet MS" w:cs="Times New Roman"/>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93F5AE" w14:textId="77777777" w:rsidR="0074204F" w:rsidRPr="00BB7424" w:rsidRDefault="0074204F"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145031C" w14:textId="77777777" w:rsidR="0074204F" w:rsidRPr="00BB7424" w:rsidRDefault="0074204F"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F94F60E"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eastAsia="Calibri" w:hAnsi="Trebuchet MS" w:cs="Times New Roman"/>
                <w:color w:val="002060"/>
                <w:sz w:val="20"/>
                <w:szCs w:val="20"/>
              </w:rPr>
              <w:t>Subcriterii procesate de evaluatori</w:t>
            </w:r>
          </w:p>
        </w:tc>
      </w:tr>
      <w:tr w:rsidR="00134F8B" w:rsidRPr="00BB7424" w14:paraId="3C0E4900"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77777777" w:rsidR="0074204F" w:rsidRPr="00BB7424" w:rsidRDefault="0074204F" w:rsidP="003836E7">
            <w:pPr>
              <w:spacing w:after="0"/>
              <w:jc w:val="both"/>
              <w:rPr>
                <w:rFonts w:ascii="Trebuchet MS" w:eastAsia="Calibri" w:hAnsi="Trebuchet MS" w:cs="Times New Roman"/>
                <w:i/>
                <w:color w:val="002060"/>
                <w:sz w:val="20"/>
                <w:szCs w:val="20"/>
              </w:rPr>
            </w:pPr>
            <w:r w:rsidRPr="00BB7424">
              <w:rPr>
                <w:rFonts w:ascii="Trebuchet MS" w:eastAsia="Calibri" w:hAnsi="Trebuchet MS" w:cs="Times New Roman"/>
                <w:i/>
                <w:color w:val="002060"/>
                <w:sz w:val="20"/>
                <w:szCs w:val="20"/>
              </w:rPr>
              <w:t xml:space="preserve">A. Eligibilitatea solicitantului </w:t>
            </w:r>
            <w:proofErr w:type="spellStart"/>
            <w:r w:rsidRPr="00BB7424">
              <w:rPr>
                <w:rFonts w:ascii="Trebuchet MS" w:eastAsia="Calibri" w:hAnsi="Trebuchet MS" w:cs="Times New Roman"/>
                <w:i/>
                <w:color w:val="002060"/>
                <w:sz w:val="20"/>
                <w:szCs w:val="20"/>
              </w:rPr>
              <w:t>şi</w:t>
            </w:r>
            <w:proofErr w:type="spellEnd"/>
            <w:r w:rsidRPr="00BB7424">
              <w:rPr>
                <w:rFonts w:ascii="Trebuchet MS" w:eastAsia="Calibri" w:hAnsi="Trebuchet MS" w:cs="Times New Roman"/>
                <w:i/>
                <w:color w:val="002060"/>
                <w:sz w:val="20"/>
                <w:szCs w:val="20"/>
              </w:rPr>
              <w:t xml:space="preserve"> a partenerilor</w:t>
            </w:r>
          </w:p>
        </w:tc>
      </w:tr>
      <w:tr w:rsidR="00134F8B" w:rsidRPr="00BB7424" w14:paraId="6182887B"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BB7424" w:rsidRDefault="0074204F" w:rsidP="004D625F">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4BF4613A" w:rsidR="004D625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Times New Roman" w:hAnsi="Trebuchet MS"/>
                <w:color w:val="002060"/>
                <w:sz w:val="20"/>
                <w:szCs w:val="20"/>
              </w:rPr>
              <w:t>Solicitantul și Partenerii săi (dacă e cazul) fac parte din categoriile de solicitanți și parteneri eligibili</w:t>
            </w:r>
            <w:r w:rsidR="00020AAC" w:rsidRPr="00BB7424">
              <w:rPr>
                <w:rFonts w:ascii="Trebuchet MS" w:eastAsia="Times New Roman" w:hAnsi="Trebuchet MS"/>
                <w:color w:val="002060"/>
                <w:sz w:val="20"/>
                <w:szCs w:val="20"/>
              </w:rPr>
              <w:t xml:space="preserve"> </w:t>
            </w:r>
            <w:r w:rsidR="00020AAC" w:rsidRPr="00BB7424">
              <w:rPr>
                <w:rFonts w:ascii="Trebuchet MS" w:eastAsia="Calibri" w:hAnsi="Trebuchet MS"/>
                <w:color w:val="002060"/>
                <w:sz w:val="20"/>
                <w:szCs w:val="20"/>
              </w:rPr>
              <w:t>menționate în prezentul Ghid</w:t>
            </w:r>
            <w:r w:rsidR="004D625F" w:rsidRPr="00BB7424">
              <w:rPr>
                <w:rFonts w:ascii="Trebuchet MS" w:eastAsia="Calibri" w:hAnsi="Trebuchet MS"/>
                <w:color w:val="002060"/>
                <w:sz w:val="20"/>
                <w:szCs w:val="20"/>
              </w:rPr>
              <w:t xml:space="preserve">. </w:t>
            </w:r>
            <w:r w:rsidR="004D625F" w:rsidRPr="00BB7424">
              <w:rPr>
                <w:rFonts w:ascii="Trebuchet MS" w:hAnsi="Trebuchet MS"/>
                <w:color w:val="002060"/>
                <w:sz w:val="20"/>
                <w:szCs w:val="20"/>
              </w:rPr>
              <w:t xml:space="preserve">Solicitantul si fiecare partener este legal constituit si are domeniul/domeniile de activitate </w:t>
            </w:r>
            <w:r w:rsidR="00E30F2B" w:rsidRPr="00BB7424">
              <w:rPr>
                <w:rFonts w:ascii="Trebuchet MS" w:hAnsi="Trebuchet MS"/>
                <w:color w:val="002060"/>
                <w:sz w:val="20"/>
                <w:szCs w:val="20"/>
              </w:rPr>
              <w:t>corespunzător</w:t>
            </w:r>
            <w:r w:rsidR="004D625F" w:rsidRPr="00BB7424">
              <w:rPr>
                <w:rFonts w:ascii="Trebuchet MS" w:hAnsi="Trebuchet MS"/>
                <w:color w:val="002060"/>
                <w:sz w:val="20"/>
                <w:szCs w:val="20"/>
              </w:rPr>
              <w:t xml:space="preserve"> </w:t>
            </w:r>
            <w:r w:rsidR="00E30F2B" w:rsidRPr="00BB7424">
              <w:rPr>
                <w:rFonts w:ascii="Trebuchet MS" w:hAnsi="Trebuchet MS"/>
                <w:color w:val="002060"/>
                <w:sz w:val="20"/>
                <w:szCs w:val="20"/>
              </w:rPr>
              <w:t>activităților</w:t>
            </w:r>
            <w:r w:rsidR="004D625F" w:rsidRPr="00BB7424">
              <w:rPr>
                <w:rFonts w:ascii="Trebuchet MS" w:hAnsi="Trebuchet MS"/>
                <w:color w:val="002060"/>
                <w:sz w:val="20"/>
                <w:szCs w:val="20"/>
              </w:rPr>
              <w:t xml:space="preserve"> pe care le va </w:t>
            </w:r>
            <w:r w:rsidR="00E30F2B" w:rsidRPr="00BB7424">
              <w:rPr>
                <w:rFonts w:ascii="Trebuchet MS" w:hAnsi="Trebuchet MS"/>
                <w:color w:val="002060"/>
                <w:sz w:val="20"/>
                <w:szCs w:val="20"/>
              </w:rPr>
              <w:t>desfășura</w:t>
            </w:r>
            <w:r w:rsidR="004D625F" w:rsidRPr="00BB7424">
              <w:rPr>
                <w:rFonts w:ascii="Trebuchet MS" w:hAnsi="Trebuchet MS"/>
                <w:color w:val="002060"/>
                <w:sz w:val="20"/>
                <w:szCs w:val="20"/>
              </w:rPr>
              <w:t xml:space="preserve"> in proiect</w:t>
            </w:r>
          </w:p>
          <w:p w14:paraId="783A61C8" w14:textId="77777777" w:rsidR="006F7B1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E</w:t>
            </w:r>
            <w:r w:rsidRPr="00BB7424">
              <w:rPr>
                <w:rFonts w:ascii="Trebuchet MS" w:eastAsia="MS Mincho" w:hAnsi="Trebuchet MS"/>
                <w:color w:val="002060"/>
                <w:sz w:val="20"/>
                <w:szCs w:val="20"/>
              </w:rPr>
              <w:t xml:space="preserve">ste prezentată motivarea selectării și rolul concret al fiecărui partener / fiecărui tip de parteneri </w:t>
            </w:r>
            <w:r w:rsidRPr="00BB7424">
              <w:rPr>
                <w:rFonts w:ascii="Trebuchet MS" w:eastAsia="Times New Roman" w:hAnsi="Trebuchet MS"/>
                <w:color w:val="002060"/>
                <w:sz w:val="20"/>
                <w:szCs w:val="20"/>
              </w:rPr>
              <w:t>(unde este cazul)</w:t>
            </w:r>
            <w:r w:rsidRPr="00BB7424">
              <w:rPr>
                <w:rFonts w:ascii="Trebuchet MS" w:eastAsia="MS Mincho" w:hAnsi="Trebuchet MS"/>
                <w:color w:val="002060"/>
                <w:sz w:val="20"/>
                <w:szCs w:val="20"/>
              </w:rPr>
              <w:t>.</w:t>
            </w:r>
          </w:p>
          <w:p w14:paraId="72C63495" w14:textId="268174BB" w:rsidR="006F7B1F" w:rsidRPr="00BB7424" w:rsidRDefault="00E30F2B"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Selecția</w:t>
            </w:r>
            <w:r w:rsidR="006F7B1F" w:rsidRPr="00BB7424">
              <w:rPr>
                <w:rFonts w:ascii="Trebuchet MS" w:eastAsia="Calibri" w:hAnsi="Trebuchet MS"/>
                <w:color w:val="002060"/>
                <w:sz w:val="20"/>
                <w:szCs w:val="20"/>
              </w:rPr>
              <w:t xml:space="preserve"> partenerului/partenerilor s-a realizat cu respectarea </w:t>
            </w:r>
            <w:r w:rsidRPr="00BB7424">
              <w:rPr>
                <w:rFonts w:ascii="Trebuchet MS" w:eastAsia="Calibri" w:hAnsi="Trebuchet MS"/>
                <w:color w:val="002060"/>
                <w:sz w:val="20"/>
                <w:szCs w:val="20"/>
              </w:rPr>
              <w:t>legislației</w:t>
            </w:r>
            <w:r w:rsidR="006F7B1F" w:rsidRPr="00BB7424">
              <w:rPr>
                <w:rFonts w:ascii="Trebuchet MS" w:eastAsia="Calibri" w:hAnsi="Trebuchet MS"/>
                <w:color w:val="002060"/>
                <w:sz w:val="20"/>
                <w:szCs w:val="20"/>
              </w:rPr>
              <w:t xml:space="preserve"> europene </w:t>
            </w:r>
            <w:proofErr w:type="spellStart"/>
            <w:r w:rsidR="006F7B1F" w:rsidRPr="00BB7424">
              <w:rPr>
                <w:rFonts w:ascii="Trebuchet MS" w:eastAsia="Calibri" w:hAnsi="Trebuchet MS"/>
                <w:color w:val="002060"/>
                <w:sz w:val="20"/>
                <w:szCs w:val="20"/>
              </w:rPr>
              <w:t>şi</w:t>
            </w:r>
            <w:proofErr w:type="spellEnd"/>
            <w:r w:rsidR="006F7B1F" w:rsidRPr="00BB7424">
              <w:rPr>
                <w:rFonts w:ascii="Trebuchet MS" w:eastAsia="Calibri" w:hAnsi="Trebuchet MS"/>
                <w:color w:val="002060"/>
                <w:sz w:val="20"/>
                <w:szCs w:val="20"/>
              </w:rPr>
              <w:t xml:space="preserve"> </w:t>
            </w:r>
            <w:r w:rsidRPr="00BB7424">
              <w:rPr>
                <w:rFonts w:ascii="Trebuchet MS" w:eastAsia="Calibri" w:hAnsi="Trebuchet MS"/>
                <w:color w:val="002060"/>
                <w:sz w:val="20"/>
                <w:szCs w:val="20"/>
              </w:rPr>
              <w:t>naționale</w:t>
            </w:r>
            <w:r w:rsidRPr="00BB7424">
              <w:rPr>
                <w:rFonts w:ascii="Trebuchet MS" w:eastAsia="Times New Roman" w:hAnsi="Trebuchet MS"/>
                <w:color w:val="002060"/>
                <w:sz w:val="20"/>
                <w:szCs w:val="20"/>
              </w:rPr>
              <w:t xml:space="preserve"> (unde este cazul)</w:t>
            </w:r>
            <w:r w:rsidR="006F7B1F" w:rsidRPr="00BB7424">
              <w:rPr>
                <w:rFonts w:ascii="Trebuchet MS" w:eastAsia="Times New Roman" w:hAnsi="Trebuchet MS"/>
                <w:color w:val="002060"/>
                <w:sz w:val="20"/>
                <w:szCs w:val="20"/>
              </w:rPr>
              <w:t>.</w:t>
            </w:r>
          </w:p>
          <w:p w14:paraId="38DC2CF1" w14:textId="77777777" w:rsidR="006F7B1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BB7424">
              <w:rPr>
                <w:rFonts w:ascii="Trebuchet MS" w:hAnsi="Trebuchet MS"/>
                <w:i/>
                <w:color w:val="002060"/>
                <w:sz w:val="20"/>
                <w:szCs w:val="20"/>
              </w:rPr>
              <w:t xml:space="preserve">Orientări privind Accesarea finanțărilor în cadrul Programului Operațional Capital Uman, </w:t>
            </w:r>
            <w:r w:rsidRPr="00BB7424">
              <w:rPr>
                <w:rFonts w:ascii="Trebuchet MS" w:hAnsi="Trebuchet MS"/>
                <w:i/>
                <w:iCs/>
                <w:color w:val="002060"/>
                <w:sz w:val="20"/>
                <w:szCs w:val="20"/>
              </w:rPr>
              <w:t>cu modificările și completările ulterioare.</w:t>
            </w:r>
          </w:p>
          <w:p w14:paraId="71B4FA48" w14:textId="79A4B9FC" w:rsidR="006F7B1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 xml:space="preserve">In cazul  parteneriatului, partenerul trebuie să dispună de resurse necesare </w:t>
            </w:r>
            <w:r w:rsidR="00E30F2B" w:rsidRPr="00BB7424">
              <w:rPr>
                <w:rFonts w:ascii="Trebuchet MS" w:eastAsia="Calibri" w:hAnsi="Trebuchet MS"/>
                <w:color w:val="002060"/>
                <w:sz w:val="20"/>
                <w:szCs w:val="20"/>
              </w:rPr>
              <w:t>desfășurării</w:t>
            </w:r>
            <w:r w:rsidRPr="00BB7424">
              <w:rPr>
                <w:rFonts w:ascii="Trebuchet MS" w:eastAsia="Calibri" w:hAnsi="Trebuchet MS"/>
                <w:color w:val="002060"/>
                <w:sz w:val="20"/>
                <w:szCs w:val="20"/>
              </w:rPr>
              <w:t xml:space="preserve"> </w:t>
            </w:r>
            <w:r w:rsidR="00E30F2B" w:rsidRPr="00BB7424">
              <w:rPr>
                <w:rFonts w:ascii="Trebuchet MS" w:eastAsia="Calibri" w:hAnsi="Trebuchet MS"/>
                <w:color w:val="002060"/>
                <w:sz w:val="20"/>
                <w:szCs w:val="20"/>
              </w:rPr>
              <w:t>activității</w:t>
            </w:r>
            <w:r w:rsidRPr="00BB7424">
              <w:rPr>
                <w:rFonts w:ascii="Trebuchet MS" w:eastAsia="Calibri" w:hAnsi="Trebuchet MS"/>
                <w:color w:val="002060"/>
                <w:sz w:val="20"/>
                <w:szCs w:val="20"/>
              </w:rPr>
              <w:t xml:space="preserve"> din proiect pentru care este autorizat. În această </w:t>
            </w:r>
            <w:r w:rsidR="00E30F2B" w:rsidRPr="00BB7424">
              <w:rPr>
                <w:rFonts w:ascii="Trebuchet MS" w:eastAsia="Calibri" w:hAnsi="Trebuchet MS"/>
                <w:color w:val="002060"/>
                <w:sz w:val="20"/>
                <w:szCs w:val="20"/>
              </w:rPr>
              <w:t>situație</w:t>
            </w:r>
            <w:r w:rsidRPr="00BB7424">
              <w:rPr>
                <w:rFonts w:ascii="Trebuchet MS" w:eastAsia="Calibri" w:hAnsi="Trebuchet MS"/>
                <w:color w:val="002060"/>
                <w:sz w:val="20"/>
                <w:szCs w:val="20"/>
              </w:rPr>
              <w:t xml:space="preserve">, solicitantul nu are voie să subcontracteze </w:t>
            </w:r>
            <w:r w:rsidR="00E30F2B" w:rsidRPr="00BB7424">
              <w:rPr>
                <w:rFonts w:ascii="Trebuchet MS" w:eastAsia="Calibri" w:hAnsi="Trebuchet MS"/>
                <w:color w:val="002060"/>
                <w:sz w:val="20"/>
                <w:szCs w:val="20"/>
              </w:rPr>
              <w:t>activități</w:t>
            </w:r>
            <w:r w:rsidRPr="00BB7424">
              <w:rPr>
                <w:rFonts w:ascii="Trebuchet MS" w:eastAsia="Calibri" w:hAnsi="Trebuchet MS"/>
                <w:color w:val="002060"/>
                <w:sz w:val="20"/>
                <w:szCs w:val="20"/>
              </w:rPr>
              <w:t xml:space="preserve"> pe care le prestează membrii parteneriatului.</w:t>
            </w:r>
          </w:p>
          <w:p w14:paraId="46F2891A" w14:textId="15B8ADCC" w:rsidR="001521DA" w:rsidRPr="00BB7424" w:rsidRDefault="004D625F" w:rsidP="00A8198A">
            <w:pPr>
              <w:pStyle w:val="Listparagraf"/>
              <w:numPr>
                <w:ilvl w:val="0"/>
                <w:numId w:val="5"/>
              </w:numPr>
              <w:autoSpaceDE w:val="0"/>
              <w:autoSpaceDN w:val="0"/>
              <w:adjustRightInd w:val="0"/>
              <w:spacing w:after="0" w:line="240" w:lineRule="auto"/>
              <w:ind w:left="466"/>
              <w:jc w:val="both"/>
              <w:rPr>
                <w:rFonts w:ascii="Trebuchet MS" w:hAnsi="Trebuchet MS"/>
                <w:color w:val="002060"/>
                <w:sz w:val="20"/>
                <w:szCs w:val="20"/>
              </w:rPr>
            </w:pPr>
            <w:r w:rsidRPr="00BB7424">
              <w:rPr>
                <w:rFonts w:ascii="Trebuchet MS" w:eastAsia="Calibri" w:hAnsi="Trebuchet MS"/>
                <w:color w:val="002060"/>
                <w:sz w:val="20"/>
                <w:szCs w:val="20"/>
              </w:rPr>
              <w:t>Fiecare dintre parteneri, acolo unde este cazul, este implicat în cel puțin o activitate relevantă (Prin activități relevante se înțeleg unele dintre</w:t>
            </w:r>
            <w:r w:rsidRPr="00BB7424">
              <w:rPr>
                <w:rFonts w:ascii="Trebuchet MS" w:eastAsia="Calibri" w:hAnsi="Trebuchet MS"/>
                <w:i/>
                <w:color w:val="002060"/>
                <w:sz w:val="20"/>
                <w:szCs w:val="20"/>
              </w:rPr>
              <w:t xml:space="preserve"> </w:t>
            </w:r>
            <w:r w:rsidRPr="00BB7424">
              <w:rPr>
                <w:rFonts w:ascii="Trebuchet MS" w:eastAsia="Calibri" w:hAnsi="Trebuchet MS"/>
                <w:color w:val="002060"/>
                <w:sz w:val="20"/>
                <w:szCs w:val="20"/>
              </w:rPr>
              <w:t>activitățile 1-</w:t>
            </w:r>
            <w:r w:rsidR="00547708">
              <w:rPr>
                <w:rFonts w:ascii="Trebuchet MS" w:eastAsia="Calibri" w:hAnsi="Trebuchet MS"/>
                <w:color w:val="002060"/>
                <w:sz w:val="20"/>
                <w:szCs w:val="20"/>
              </w:rPr>
              <w:t>4</w:t>
            </w:r>
            <w:r w:rsidRPr="00BB7424">
              <w:rPr>
                <w:rFonts w:ascii="Trebuchet MS" w:eastAsia="Calibri" w:hAnsi="Trebuchet MS"/>
                <w:color w:val="002060"/>
                <w:sz w:val="20"/>
                <w:szCs w:val="20"/>
              </w:rPr>
              <w:t xml:space="preserve"> (</w:t>
            </w:r>
            <w:r w:rsidR="00E30F2B" w:rsidRPr="00BB7424">
              <w:rPr>
                <w:rFonts w:ascii="Trebuchet MS" w:eastAsia="Calibri" w:hAnsi="Trebuchet MS"/>
                <w:color w:val="002060"/>
                <w:sz w:val="20"/>
                <w:szCs w:val="20"/>
              </w:rPr>
              <w:t>secțiunea 1.3.1.</w:t>
            </w:r>
            <w:r w:rsidR="0056280A" w:rsidRPr="00BB7424">
              <w:rPr>
                <w:rFonts w:ascii="Trebuchet MS" w:eastAsia="Calibri" w:hAnsi="Trebuchet MS"/>
                <w:color w:val="002060"/>
                <w:sz w:val="20"/>
                <w:szCs w:val="20"/>
              </w:rPr>
              <w:t>Tipuri de activități sprijinite</w:t>
            </w:r>
            <w:r w:rsidRPr="00BB7424">
              <w:rPr>
                <w:rFonts w:ascii="Trebuchet MS" w:eastAsia="Calibri" w:hAnsi="Trebuchet MS"/>
                <w:color w:val="002060"/>
                <w:sz w:val="20"/>
                <w:szCs w:val="20"/>
              </w:rPr>
              <w:t>) și care contribuie în mod direct la atingerea indicatorilor de realizare/ de rezultat solicitați prin prezenta cerere de propuneri de proiecte</w:t>
            </w:r>
            <w:r w:rsidR="001521DA" w:rsidRPr="00BB7424">
              <w:rPr>
                <w:rFonts w:ascii="Trebuchet MS" w:hAnsi="Trebuchet MS"/>
                <w:color w:val="002060"/>
                <w:sz w:val="20"/>
                <w:szCs w:val="20"/>
              </w:rPr>
              <w:t xml:space="preserve"> </w:t>
            </w:r>
          </w:p>
        </w:tc>
      </w:tr>
      <w:tr w:rsidR="00134F8B" w:rsidRPr="00BB7424" w14:paraId="7FD67910"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i/>
                <w:color w:val="002060"/>
                <w:sz w:val="20"/>
                <w:szCs w:val="20"/>
              </w:rPr>
            </w:pPr>
            <w:r w:rsidRPr="00BB7424">
              <w:rPr>
                <w:rFonts w:ascii="Trebuchet MS" w:eastAsia="Calibri" w:hAnsi="Trebuchet MS" w:cs="Times New Roman"/>
                <w:i/>
                <w:color w:val="002060"/>
                <w:sz w:val="20"/>
                <w:szCs w:val="20"/>
              </w:rPr>
              <w:t xml:space="preserve">B. Eligibilitatea proiectului </w:t>
            </w:r>
          </w:p>
        </w:tc>
      </w:tr>
      <w:tr w:rsidR="00134F8B" w:rsidRPr="00BB7424" w14:paraId="0970D304"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77777777" w:rsidR="0074204F" w:rsidRPr="00BB7424" w:rsidRDefault="0074204F"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propus spre </w:t>
            </w:r>
            <w:r w:rsidRPr="00BB7424">
              <w:rPr>
                <w:rFonts w:ascii="Trebuchet MS" w:eastAsia="Calibri" w:hAnsi="Trebuchet MS" w:cs="Times New Roman"/>
                <w:color w:val="002060"/>
                <w:sz w:val="20"/>
                <w:szCs w:val="20"/>
              </w:rPr>
              <w:lastRenderedPageBreak/>
              <w:t xml:space="preserve">finanțare (activitățile proiectului, cu </w:t>
            </w:r>
            <w:proofErr w:type="spellStart"/>
            <w:r w:rsidRPr="00BB7424">
              <w:rPr>
                <w:rFonts w:ascii="Trebuchet MS" w:eastAsia="Calibri" w:hAnsi="Trebuchet MS" w:cs="Times New Roman"/>
                <w:color w:val="002060"/>
                <w:sz w:val="20"/>
                <w:szCs w:val="20"/>
              </w:rPr>
              <w:t>aceleaşi</w:t>
            </w:r>
            <w:proofErr w:type="spellEnd"/>
            <w:r w:rsidRPr="00BB7424">
              <w:rPr>
                <w:rFonts w:ascii="Trebuchet MS" w:eastAsia="Calibri" w:hAnsi="Trebuchet MS" w:cs="Times New Roman"/>
                <w:color w:val="002060"/>
                <w:sz w:val="20"/>
                <w:szCs w:val="20"/>
              </w:rPr>
              <w:t xml:space="preserve"> rezultate, pentru </w:t>
            </w:r>
            <w:proofErr w:type="spellStart"/>
            <w:r w:rsidRPr="00BB7424">
              <w:rPr>
                <w:rFonts w:ascii="Trebuchet MS" w:eastAsia="Calibri" w:hAnsi="Trebuchet MS" w:cs="Times New Roman"/>
                <w:color w:val="002060"/>
                <w:sz w:val="20"/>
                <w:szCs w:val="20"/>
              </w:rPr>
              <w:t>aceiaşi</w:t>
            </w:r>
            <w:proofErr w:type="spellEnd"/>
            <w:r w:rsidRPr="00BB7424">
              <w:rPr>
                <w:rFonts w:ascii="Trebuchet MS" w:eastAsia="Calibri" w:hAnsi="Trebuchet MS" w:cs="Times New Roman"/>
                <w:color w:val="002060"/>
                <w:sz w:val="20"/>
                <w:szCs w:val="20"/>
              </w:rPr>
              <w:t xml:space="preserve"> membri ai grupului țintă) a mai beneficiat de sprijin financiar din fonduri nerambursabile (dublă finanțare)?</w:t>
            </w:r>
            <w:r w:rsidRPr="00BB7424">
              <w:rPr>
                <w:rStyle w:val="Referinnotdesubsol"/>
                <w:rFonts w:ascii="Trebuchet MS" w:eastAsia="Calibri" w:hAnsi="Trebuchet MS" w:cs="Times New Roman"/>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BB7424" w:rsidRDefault="0074204F" w:rsidP="00F80BB3">
            <w:pPr>
              <w:pStyle w:val="Listparagraf"/>
              <w:numPr>
                <w:ilvl w:val="0"/>
                <w:numId w:val="4"/>
              </w:numPr>
              <w:spacing w:after="0"/>
              <w:contextualSpacing w:val="0"/>
              <w:jc w:val="both"/>
              <w:rPr>
                <w:rFonts w:ascii="Trebuchet MS" w:eastAsia="Calibri" w:hAnsi="Trebuchet MS"/>
                <w:i/>
                <w:color w:val="002060"/>
                <w:sz w:val="20"/>
                <w:szCs w:val="20"/>
              </w:rPr>
            </w:pPr>
            <w:r w:rsidRPr="00BB7424">
              <w:rPr>
                <w:rFonts w:ascii="Trebuchet MS" w:eastAsia="Calibri" w:hAnsi="Trebuchet MS"/>
                <w:color w:val="002060"/>
                <w:sz w:val="20"/>
                <w:szCs w:val="20"/>
              </w:rPr>
              <w:lastRenderedPageBreak/>
              <w:t xml:space="preserve">Se verifică </w:t>
            </w:r>
            <w:r w:rsidR="00A614F1" w:rsidRPr="00BB7424">
              <w:rPr>
                <w:rFonts w:ascii="Trebuchet MS" w:eastAsia="Calibri" w:hAnsi="Trebuchet MS"/>
                <w:i/>
                <w:color w:val="002060"/>
                <w:sz w:val="20"/>
                <w:szCs w:val="20"/>
              </w:rPr>
              <w:t xml:space="preserve">Declarația de evitare a dublei </w:t>
            </w:r>
            <w:r w:rsidR="00A614F1" w:rsidRPr="00BB7424">
              <w:rPr>
                <w:rFonts w:ascii="Trebuchet MS" w:eastAsia="Calibri" w:hAnsi="Trebuchet MS"/>
                <w:i/>
                <w:color w:val="002060"/>
                <w:sz w:val="20"/>
                <w:szCs w:val="20"/>
              </w:rPr>
              <w:lastRenderedPageBreak/>
              <w:t>finanțări.</w:t>
            </w:r>
          </w:p>
          <w:p w14:paraId="0F844C07" w14:textId="77777777" w:rsidR="0074204F" w:rsidRPr="00BB7424" w:rsidRDefault="0074204F" w:rsidP="00A614F1">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BB7424" w:rsidRDefault="00A614F1" w:rsidP="00A614F1">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lastRenderedPageBreak/>
              <w:t xml:space="preserve">Se verifică dacă solicitantul a declarat în </w:t>
            </w:r>
            <w:r w:rsidRPr="00BB7424">
              <w:rPr>
                <w:rFonts w:ascii="Trebuchet MS" w:eastAsia="Calibri" w:hAnsi="Trebuchet MS" w:cs="Times New Roman"/>
                <w:i/>
                <w:color w:val="002060"/>
                <w:sz w:val="20"/>
                <w:szCs w:val="20"/>
              </w:rPr>
              <w:t xml:space="preserve">Declarația privind </w:t>
            </w:r>
            <w:r w:rsidRPr="00BB7424">
              <w:rPr>
                <w:rFonts w:ascii="Trebuchet MS" w:eastAsia="Calibri" w:hAnsi="Trebuchet MS" w:cs="Times New Roman"/>
                <w:i/>
                <w:color w:val="002060"/>
                <w:sz w:val="20"/>
                <w:szCs w:val="20"/>
              </w:rPr>
              <w:lastRenderedPageBreak/>
              <w:t>evitarea dublei finanțări</w:t>
            </w:r>
            <w:r w:rsidRPr="00BB7424">
              <w:rPr>
                <w:rFonts w:ascii="Trebuchet MS" w:eastAsia="Calibri" w:hAnsi="Trebuchet MS" w:cs="Times New Roman"/>
                <w:color w:val="002060"/>
                <w:sz w:val="20"/>
                <w:szCs w:val="20"/>
              </w:rPr>
              <w:t xml:space="preserve"> că  proiectul propus spre finanțare (activitățile proiectului, cu </w:t>
            </w:r>
            <w:r w:rsidR="00E30F2B" w:rsidRPr="00BB7424">
              <w:rPr>
                <w:rFonts w:ascii="Trebuchet MS" w:eastAsia="Calibri" w:hAnsi="Trebuchet MS" w:cs="Times New Roman"/>
                <w:color w:val="002060"/>
                <w:sz w:val="20"/>
                <w:szCs w:val="20"/>
              </w:rPr>
              <w:t>aceleași</w:t>
            </w:r>
            <w:r w:rsidRPr="00BB7424">
              <w:rPr>
                <w:rFonts w:ascii="Trebuchet MS" w:eastAsia="Calibri" w:hAnsi="Trebuchet MS" w:cs="Times New Roman"/>
                <w:color w:val="002060"/>
                <w:sz w:val="20"/>
                <w:szCs w:val="20"/>
              </w:rPr>
              <w:t xml:space="preserve"> rezultate, pentru </w:t>
            </w:r>
            <w:r w:rsidR="00932385" w:rsidRPr="00BB7424">
              <w:rPr>
                <w:rFonts w:ascii="Trebuchet MS" w:eastAsia="Calibri" w:hAnsi="Trebuchet MS" w:cs="Times New Roman"/>
                <w:color w:val="002060"/>
                <w:sz w:val="20"/>
                <w:szCs w:val="20"/>
              </w:rPr>
              <w:t>aceiași</w:t>
            </w:r>
            <w:r w:rsidRPr="00BB7424">
              <w:rPr>
                <w:rFonts w:ascii="Trebuchet MS" w:eastAsia="Calibri" w:hAnsi="Trebuchet MS" w:cs="Times New Roman"/>
                <w:color w:val="002060"/>
                <w:sz w:val="20"/>
                <w:szCs w:val="20"/>
              </w:rPr>
              <w:t xml:space="preserve"> membri ai grupului </w:t>
            </w:r>
            <w:r w:rsidR="00E30F2B" w:rsidRPr="00BB7424">
              <w:rPr>
                <w:rFonts w:ascii="Trebuchet MS" w:eastAsia="Calibri" w:hAnsi="Trebuchet MS" w:cs="Times New Roman"/>
                <w:color w:val="002060"/>
                <w:sz w:val="20"/>
                <w:szCs w:val="20"/>
              </w:rPr>
              <w:t>țintă</w:t>
            </w:r>
            <w:r w:rsidRPr="00BB7424">
              <w:rPr>
                <w:rFonts w:ascii="Trebuchet MS" w:eastAsia="Calibri" w:hAnsi="Trebuchet MS" w:cs="Times New Roman"/>
                <w:color w:val="002060"/>
                <w:sz w:val="20"/>
                <w:szCs w:val="20"/>
              </w:rPr>
              <w:t>) NU a mai beneficiat de sprijin financiar din fonduri nerambursabile.</w:t>
            </w:r>
          </w:p>
        </w:tc>
      </w:tr>
      <w:tr w:rsidR="00134F8B" w:rsidRPr="00BB7424" w14:paraId="45A6E13F"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lastRenderedPageBreak/>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BB7424" w:rsidRDefault="00380D2D"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BB7424" w:rsidRDefault="00380D2D"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w:t>
            </w:r>
            <w:r w:rsidR="00644ED2" w:rsidRPr="00BB7424">
              <w:rPr>
                <w:rFonts w:ascii="Trebuchet MS" w:eastAsia="Calibri" w:hAnsi="Trebuchet MS" w:cs="Times New Roman"/>
                <w:color w:val="002060"/>
                <w:sz w:val="20"/>
                <w:szCs w:val="2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BB7424" w:rsidRDefault="00380D2D"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134F8B" w:rsidRPr="00BB7424" w14:paraId="3B75795B"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77777777" w:rsidR="0074204F" w:rsidRPr="00BB7424"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Se verifică dacă solicitantul a încadrat proiectul în axa prioritară, prioritatea de investiții, obiectivul specific, indicatorii de realizare imediată </w:t>
            </w:r>
            <w:proofErr w:type="spellStart"/>
            <w:r w:rsidRPr="00BB7424">
              <w:rPr>
                <w:rFonts w:ascii="Trebuchet MS" w:eastAsia="Calibri" w:hAnsi="Trebuchet MS" w:cs="Times New Roman"/>
                <w:color w:val="002060"/>
                <w:sz w:val="20"/>
                <w:szCs w:val="20"/>
              </w:rPr>
              <w:t>şi</w:t>
            </w:r>
            <w:proofErr w:type="spellEnd"/>
            <w:r w:rsidRPr="00BB7424">
              <w:rPr>
                <w:rFonts w:ascii="Trebuchet MS" w:eastAsia="Calibri" w:hAnsi="Trebuchet MS" w:cs="Times New Roman"/>
                <w:color w:val="002060"/>
                <w:sz w:val="20"/>
                <w:szCs w:val="20"/>
              </w:rPr>
              <w:t xml:space="preserve"> de rezultat și tipurile de măsuri, conform POCU </w:t>
            </w:r>
            <w:proofErr w:type="spellStart"/>
            <w:r w:rsidRPr="00BB7424">
              <w:rPr>
                <w:rFonts w:ascii="Trebuchet MS" w:eastAsia="Calibri" w:hAnsi="Trebuchet MS" w:cs="Times New Roman"/>
                <w:color w:val="002060"/>
                <w:sz w:val="20"/>
                <w:szCs w:val="20"/>
              </w:rPr>
              <w:t>şi</w:t>
            </w:r>
            <w:proofErr w:type="spellEnd"/>
            <w:r w:rsidRPr="00BB7424">
              <w:rPr>
                <w:rFonts w:ascii="Trebuchet MS" w:eastAsia="Calibri" w:hAnsi="Trebuchet MS" w:cs="Times New Roman"/>
                <w:color w:val="002060"/>
                <w:sz w:val="20"/>
                <w:szCs w:val="2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77777777" w:rsidR="006169B3" w:rsidRPr="00BB7424" w:rsidRDefault="006169B3" w:rsidP="006169B3">
            <w:pPr>
              <w:spacing w:before="120" w:after="120" w:line="240" w:lineRule="auto"/>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este încadrat în axa prioritară, prioritatea de </w:t>
            </w:r>
            <w:proofErr w:type="spellStart"/>
            <w:r w:rsidRPr="00BB7424">
              <w:rPr>
                <w:rFonts w:ascii="Trebuchet MS" w:eastAsia="Calibri" w:hAnsi="Trebuchet MS" w:cs="Times New Roman"/>
                <w:color w:val="002060"/>
                <w:sz w:val="20"/>
                <w:szCs w:val="20"/>
              </w:rPr>
              <w:t>investiţii</w:t>
            </w:r>
            <w:proofErr w:type="spellEnd"/>
            <w:r w:rsidRPr="00BB7424">
              <w:rPr>
                <w:rFonts w:ascii="Trebuchet MS" w:eastAsia="Calibri" w:hAnsi="Trebuchet MS" w:cs="Times New Roman"/>
                <w:color w:val="002060"/>
                <w:sz w:val="20"/>
                <w:szCs w:val="20"/>
              </w:rPr>
              <w:t xml:space="preserve">, obiectivul specific, indicatorii de realizare imediată </w:t>
            </w:r>
            <w:proofErr w:type="spellStart"/>
            <w:r w:rsidRPr="00BB7424">
              <w:rPr>
                <w:rFonts w:ascii="Trebuchet MS" w:eastAsia="Calibri" w:hAnsi="Trebuchet MS" w:cs="Times New Roman"/>
                <w:color w:val="002060"/>
                <w:sz w:val="20"/>
                <w:szCs w:val="20"/>
              </w:rPr>
              <w:t>şi</w:t>
            </w:r>
            <w:proofErr w:type="spellEnd"/>
            <w:r w:rsidRPr="00BB7424">
              <w:rPr>
                <w:rFonts w:ascii="Trebuchet MS" w:eastAsia="Calibri" w:hAnsi="Trebuchet MS" w:cs="Times New Roman"/>
                <w:color w:val="002060"/>
                <w:sz w:val="20"/>
                <w:szCs w:val="20"/>
              </w:rPr>
              <w:t xml:space="preserve"> de rezultat și măsurile relevante, conform POCU </w:t>
            </w:r>
            <w:proofErr w:type="spellStart"/>
            <w:r w:rsidRPr="00BB7424">
              <w:rPr>
                <w:rFonts w:ascii="Trebuchet MS" w:eastAsia="Calibri" w:hAnsi="Trebuchet MS" w:cs="Times New Roman"/>
                <w:color w:val="002060"/>
                <w:sz w:val="20"/>
                <w:szCs w:val="20"/>
              </w:rPr>
              <w:t>şi</w:t>
            </w:r>
            <w:proofErr w:type="spellEnd"/>
            <w:r w:rsidRPr="00BB7424">
              <w:rPr>
                <w:rFonts w:ascii="Trebuchet MS" w:eastAsia="Calibri" w:hAnsi="Trebuchet MS" w:cs="Times New Roman"/>
                <w:color w:val="002060"/>
                <w:sz w:val="20"/>
                <w:szCs w:val="20"/>
              </w:rPr>
              <w:t xml:space="preserve"> Ghidului Solicitantului</w:t>
            </w:r>
          </w:p>
          <w:p w14:paraId="176BB09F" w14:textId="77777777" w:rsidR="006169B3" w:rsidRPr="00BB7424" w:rsidRDefault="006169B3" w:rsidP="00F80BB3">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BB7424">
              <w:rPr>
                <w:rFonts w:ascii="Trebuchet MS" w:eastAsia="Times New Roman" w:hAnsi="Trebuchet MS"/>
                <w:color w:val="002060"/>
                <w:sz w:val="20"/>
                <w:szCs w:val="20"/>
              </w:rPr>
              <w:t xml:space="preserve">Se verifică dacă solicitantul a încadrat proiectul în axa prioritară, prioritatea de investiții, obiectivele specifice, indicatorii de realizare imediată </w:t>
            </w:r>
            <w:proofErr w:type="spellStart"/>
            <w:r w:rsidRPr="00BB7424">
              <w:rPr>
                <w:rFonts w:ascii="Trebuchet MS" w:eastAsia="Times New Roman" w:hAnsi="Trebuchet MS"/>
                <w:color w:val="002060"/>
                <w:sz w:val="20"/>
                <w:szCs w:val="20"/>
              </w:rPr>
              <w:t>şi</w:t>
            </w:r>
            <w:proofErr w:type="spellEnd"/>
            <w:r w:rsidRPr="00BB7424">
              <w:rPr>
                <w:rFonts w:ascii="Trebuchet MS" w:eastAsia="Times New Roman" w:hAnsi="Trebuchet MS"/>
                <w:color w:val="002060"/>
                <w:sz w:val="20"/>
                <w:szCs w:val="20"/>
              </w:rPr>
              <w:t xml:space="preserve"> de rezultat și tipurile de măsuri, conform POCU </w:t>
            </w:r>
            <w:proofErr w:type="spellStart"/>
            <w:r w:rsidRPr="00BB7424">
              <w:rPr>
                <w:rFonts w:ascii="Trebuchet MS" w:eastAsia="Calibri" w:hAnsi="Trebuchet MS"/>
                <w:color w:val="002060"/>
                <w:sz w:val="20"/>
                <w:szCs w:val="20"/>
              </w:rPr>
              <w:t>şi</w:t>
            </w:r>
            <w:proofErr w:type="spellEnd"/>
            <w:r w:rsidRPr="00BB7424">
              <w:rPr>
                <w:rFonts w:ascii="Trebuchet MS" w:eastAsia="Calibri" w:hAnsi="Trebuchet MS"/>
                <w:color w:val="002060"/>
                <w:sz w:val="20"/>
                <w:szCs w:val="20"/>
              </w:rPr>
              <w:t xml:space="preserve"> prezentului Ghid al solicitantului – condiții specifice. </w:t>
            </w:r>
          </w:p>
          <w:p w14:paraId="1AE76E0C" w14:textId="00E8CD97" w:rsidR="003F73F9" w:rsidRPr="00BB7424" w:rsidRDefault="006169B3" w:rsidP="00C60267">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BB7424">
              <w:rPr>
                <w:rFonts w:ascii="Trebuchet MS" w:hAnsi="Trebuchet MS"/>
                <w:color w:val="002060"/>
                <w:sz w:val="20"/>
                <w:szCs w:val="20"/>
              </w:rPr>
              <w:t xml:space="preserve">Se verifică dacă proiectul respectă țintele minime ale </w:t>
            </w:r>
            <w:r w:rsidRPr="00BB7424">
              <w:rPr>
                <w:rFonts w:ascii="Trebuchet MS" w:hAnsi="Trebuchet MS"/>
                <w:color w:val="002060"/>
                <w:sz w:val="20"/>
                <w:szCs w:val="20"/>
              </w:rPr>
              <w:lastRenderedPageBreak/>
              <w:t xml:space="preserve">indicatorilor de realizare </w:t>
            </w:r>
            <w:r w:rsidR="00497111" w:rsidRPr="00BB7424">
              <w:rPr>
                <w:rFonts w:ascii="Trebuchet MS" w:eastAsia="Calibri" w:hAnsi="Trebuchet MS"/>
                <w:color w:val="002060"/>
                <w:sz w:val="20"/>
                <w:szCs w:val="20"/>
              </w:rPr>
              <w:t>și de rezultat imediat</w:t>
            </w:r>
            <w:r w:rsidRPr="00BB7424">
              <w:rPr>
                <w:rFonts w:ascii="Trebuchet MS" w:eastAsia="Calibri" w:hAnsi="Trebuchet MS"/>
                <w:color w:val="002060"/>
                <w:sz w:val="20"/>
                <w:szCs w:val="20"/>
              </w:rPr>
              <w:t xml:space="preserve"> pe tipuri de regiuni </w:t>
            </w:r>
            <w:r w:rsidRPr="00BB7424">
              <w:rPr>
                <w:rFonts w:ascii="Trebuchet MS" w:eastAsia="Times New Roman" w:hAnsi="Trebuchet MS"/>
                <w:color w:val="002060"/>
                <w:sz w:val="20"/>
                <w:szCs w:val="20"/>
              </w:rPr>
              <w:t>(conform date din tabel, secțiunea Indicatori din Ghidul solicitantului. Condiții specifice).</w:t>
            </w:r>
          </w:p>
        </w:tc>
      </w:tr>
      <w:tr w:rsidR="00134F8B" w:rsidRPr="00BB7424" w14:paraId="4306B167"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lastRenderedPageBreak/>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BB7424"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BB7424" w:rsidRDefault="00180ADE" w:rsidP="00180ADE">
            <w:pPr>
              <w:spacing w:after="0" w:line="240" w:lineRule="auto"/>
              <w:jc w:val="both"/>
              <w:rPr>
                <w:rFonts w:ascii="Trebuchet MS" w:eastAsia="Times New Roman" w:hAnsi="Trebuchet MS"/>
                <w:color w:val="002060"/>
                <w:sz w:val="20"/>
                <w:szCs w:val="20"/>
              </w:rPr>
            </w:pPr>
            <w:r w:rsidRPr="00BB7424">
              <w:rPr>
                <w:rFonts w:ascii="Trebuchet MS" w:eastAsia="Times New Roman" w:hAnsi="Trebuchet MS"/>
                <w:color w:val="002060"/>
                <w:sz w:val="20"/>
                <w:szCs w:val="20"/>
              </w:rPr>
              <w:t>Se va verifica dacă:</w:t>
            </w:r>
          </w:p>
          <w:p w14:paraId="5AEA26C0" w14:textId="135AF053" w:rsidR="00026A01" w:rsidRPr="00BB7424" w:rsidRDefault="00026A01" w:rsidP="00F80BB3">
            <w:pPr>
              <w:pStyle w:val="Listparagraf"/>
              <w:numPr>
                <w:ilvl w:val="0"/>
                <w:numId w:val="10"/>
              </w:numPr>
              <w:spacing w:after="0" w:line="240" w:lineRule="auto"/>
              <w:jc w:val="both"/>
              <w:rPr>
                <w:rFonts w:ascii="Trebuchet MS" w:eastAsia="Times New Roman" w:hAnsi="Trebuchet MS"/>
                <w:color w:val="002060"/>
                <w:sz w:val="20"/>
                <w:szCs w:val="20"/>
              </w:rPr>
            </w:pPr>
            <w:r w:rsidRPr="00BB7424">
              <w:rPr>
                <w:rFonts w:ascii="Trebuchet MS" w:eastAsia="Times New Roman" w:hAnsi="Trebuchet MS"/>
                <w:color w:val="002060"/>
                <w:sz w:val="20"/>
                <w:szCs w:val="20"/>
              </w:rPr>
              <w:t>Grupul țintă al proiectului se încadrează în categoriile eligibil</w:t>
            </w:r>
            <w:r w:rsidR="00180ADE" w:rsidRPr="00BB7424">
              <w:rPr>
                <w:rFonts w:ascii="Trebuchet MS" w:eastAsia="Times New Roman" w:hAnsi="Trebuchet MS"/>
                <w:color w:val="002060"/>
                <w:sz w:val="20"/>
                <w:szCs w:val="20"/>
              </w:rPr>
              <w:t xml:space="preserve">e menționate în prezentul Ghid, inclusiv </w:t>
            </w:r>
            <w:r w:rsidRPr="00BB7424">
              <w:rPr>
                <w:rFonts w:ascii="Trebuchet MS" w:eastAsia="Times New Roman" w:hAnsi="Trebuchet MS"/>
                <w:color w:val="002060"/>
                <w:sz w:val="20"/>
                <w:szCs w:val="20"/>
              </w:rPr>
              <w:t>în minimumul obl</w:t>
            </w:r>
            <w:r w:rsidR="00932385" w:rsidRPr="00BB7424">
              <w:rPr>
                <w:rFonts w:ascii="Trebuchet MS" w:eastAsia="Times New Roman" w:hAnsi="Trebuchet MS"/>
                <w:color w:val="002060"/>
                <w:sz w:val="20"/>
                <w:szCs w:val="20"/>
              </w:rPr>
              <w:t xml:space="preserve">igatoriu pentru grupul țintă, </w:t>
            </w:r>
            <w:r w:rsidRPr="00BB7424">
              <w:rPr>
                <w:rFonts w:ascii="Trebuchet MS" w:eastAsia="Times New Roman" w:hAnsi="Trebuchet MS"/>
                <w:color w:val="002060"/>
                <w:sz w:val="20"/>
                <w:szCs w:val="20"/>
              </w:rPr>
              <w:t xml:space="preserve">așa cum este prevăzut la punctul </w:t>
            </w:r>
            <w:r w:rsidR="0056280A" w:rsidRPr="00BB7424">
              <w:rPr>
                <w:rFonts w:ascii="Trebuchet MS" w:eastAsia="Times New Roman" w:hAnsi="Trebuchet MS"/>
                <w:i/>
                <w:color w:val="002060"/>
                <w:sz w:val="20"/>
                <w:szCs w:val="20"/>
              </w:rPr>
              <w:t>1.6.</w:t>
            </w:r>
            <w:r w:rsidR="00180ADE" w:rsidRPr="00BB7424">
              <w:rPr>
                <w:rFonts w:ascii="Trebuchet MS" w:eastAsia="Times New Roman" w:hAnsi="Trebuchet MS"/>
                <w:i/>
                <w:color w:val="002060"/>
                <w:sz w:val="20"/>
                <w:szCs w:val="20"/>
              </w:rPr>
              <w:t xml:space="preserve"> </w:t>
            </w:r>
            <w:r w:rsidR="0056280A" w:rsidRPr="00BB7424">
              <w:rPr>
                <w:rFonts w:ascii="Trebuchet MS" w:eastAsia="Times New Roman" w:hAnsi="Trebuchet MS"/>
                <w:i/>
                <w:color w:val="002060"/>
                <w:sz w:val="20"/>
                <w:szCs w:val="20"/>
              </w:rPr>
              <w:t>Grupul țintă al proiectului</w:t>
            </w:r>
            <w:r w:rsidR="0056280A" w:rsidRPr="00BB7424">
              <w:rPr>
                <w:rFonts w:ascii="Trebuchet MS" w:eastAsia="Times New Roman" w:hAnsi="Trebuchet MS"/>
                <w:color w:val="002060"/>
                <w:sz w:val="20"/>
                <w:szCs w:val="20"/>
              </w:rPr>
              <w:t xml:space="preserve"> </w:t>
            </w:r>
            <w:r w:rsidRPr="00BB7424">
              <w:rPr>
                <w:rFonts w:ascii="Trebuchet MS" w:eastAsia="Times New Roman" w:hAnsi="Trebuchet MS"/>
                <w:color w:val="002060"/>
                <w:sz w:val="20"/>
                <w:szCs w:val="20"/>
              </w:rPr>
              <w:t>din prezentul Ghid.</w:t>
            </w:r>
          </w:p>
          <w:p w14:paraId="63DD7CB9" w14:textId="3F584BE4" w:rsidR="0015336A" w:rsidRPr="00BB7424" w:rsidRDefault="00180ADE" w:rsidP="003F1307">
            <w:pPr>
              <w:pStyle w:val="Listparagraf"/>
              <w:numPr>
                <w:ilvl w:val="0"/>
                <w:numId w:val="10"/>
              </w:numPr>
              <w:autoSpaceDE w:val="0"/>
              <w:autoSpaceDN w:val="0"/>
              <w:adjustRightInd w:val="0"/>
              <w:spacing w:after="0"/>
              <w:jc w:val="both"/>
              <w:rPr>
                <w:rFonts w:ascii="Trebuchet MS" w:hAnsi="Trebuchet MS"/>
                <w:iCs/>
                <w:color w:val="002060"/>
                <w:sz w:val="20"/>
                <w:szCs w:val="20"/>
              </w:rPr>
            </w:pPr>
            <w:r w:rsidRPr="00BB7424">
              <w:rPr>
                <w:rFonts w:ascii="Trebuchet MS" w:hAnsi="Trebuchet MS"/>
                <w:color w:val="002060"/>
                <w:sz w:val="20"/>
                <w:szCs w:val="20"/>
              </w:rPr>
              <w:t>Vor fi</w:t>
            </w:r>
            <w:r w:rsidR="0015336A" w:rsidRPr="00BB7424">
              <w:rPr>
                <w:rFonts w:ascii="Trebuchet MS" w:hAnsi="Trebuchet MS"/>
                <w:color w:val="002060"/>
                <w:sz w:val="20"/>
                <w:szCs w:val="20"/>
              </w:rPr>
              <w:t xml:space="preserve"> implica</w:t>
            </w:r>
            <w:r w:rsidRPr="00BB7424">
              <w:rPr>
                <w:rFonts w:ascii="Trebuchet MS" w:hAnsi="Trebuchet MS"/>
                <w:color w:val="002060"/>
                <w:sz w:val="20"/>
                <w:szCs w:val="20"/>
              </w:rPr>
              <w:t>ți</w:t>
            </w:r>
            <w:r w:rsidR="0015336A" w:rsidRPr="00BB7424">
              <w:rPr>
                <w:rFonts w:ascii="Trebuchet MS" w:hAnsi="Trebuchet MS"/>
                <w:color w:val="002060"/>
                <w:sz w:val="20"/>
                <w:szCs w:val="20"/>
              </w:rPr>
              <w:t xml:space="preserve"> în activitățile proiectului minim 20% copii proveniți din familii în care părinții/reprezentantul legal se încadrează cu venitul mediu brut lunar cumulat între 0-224 lei</w:t>
            </w:r>
            <w:r w:rsidR="00E21247" w:rsidRPr="00BB7424">
              <w:rPr>
                <w:rFonts w:ascii="Trebuchet MS" w:hAnsi="Trebuchet MS"/>
                <w:color w:val="002060"/>
                <w:sz w:val="20"/>
                <w:szCs w:val="20"/>
              </w:rPr>
              <w:t xml:space="preserve"> și </w:t>
            </w:r>
            <w:r w:rsidR="0015336A" w:rsidRPr="00BB7424">
              <w:rPr>
                <w:rFonts w:ascii="Trebuchet MS" w:hAnsi="Trebuchet MS"/>
                <w:color w:val="002060"/>
                <w:sz w:val="20"/>
                <w:szCs w:val="20"/>
              </w:rPr>
              <w:t>minim 30% copii proveniți din familii în care părinții/reprezentantul legal se încadrează cu venitul mediu brut lunar cumulat între 225-699 lei.</w:t>
            </w:r>
          </w:p>
        </w:tc>
      </w:tr>
      <w:tr w:rsidR="00134F8B" w:rsidRPr="00BB7424" w14:paraId="13DCDEFA"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62B6E41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BB7424"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22DD8A3" w14:textId="77777777" w:rsidR="00C42103" w:rsidRPr="00BB7424" w:rsidRDefault="00C42103" w:rsidP="00C42103">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Valoarea maximă a proiectului și contribuția financiară solicitată  se încadrează în limitele stabilite pentru</w:t>
            </w:r>
            <w:r w:rsidR="00F26F17" w:rsidRPr="00BB7424">
              <w:rPr>
                <w:rFonts w:ascii="Trebuchet MS" w:eastAsia="Calibri" w:hAnsi="Trebuchet MS" w:cs="Times New Roman"/>
                <w:color w:val="002060"/>
                <w:sz w:val="20"/>
                <w:szCs w:val="20"/>
              </w:rPr>
              <w:t xml:space="preserve"> </w:t>
            </w:r>
            <w:r w:rsidR="003E6DFE" w:rsidRPr="00BB7424">
              <w:rPr>
                <w:rFonts w:ascii="Trebuchet MS" w:eastAsia="Times New Roman" w:hAnsi="Trebuchet MS" w:cs="Times New Roman"/>
                <w:color w:val="002060"/>
                <w:sz w:val="20"/>
                <w:szCs w:val="20"/>
              </w:rPr>
              <w:t>regiunile mai puțin dezvoltate ale României, respectiv pentru regiunea mai dezvoltată, București-Ilfov.</w:t>
            </w:r>
          </w:p>
        </w:tc>
      </w:tr>
      <w:tr w:rsidR="00134F8B" w:rsidRPr="00BB7424" w14:paraId="40B6731C"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77777777" w:rsidR="00D90BA5"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BB7424"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27820FBD" w:rsidR="00D90BA5" w:rsidRPr="00BB7424" w:rsidRDefault="00D90BA5" w:rsidP="00C6026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Durata de implementare este de</w:t>
            </w:r>
            <w:r w:rsidR="0072260F" w:rsidRPr="00BB7424">
              <w:rPr>
                <w:rFonts w:ascii="Trebuchet MS" w:eastAsia="Calibri" w:hAnsi="Trebuchet MS" w:cs="Times New Roman"/>
                <w:color w:val="002060"/>
                <w:sz w:val="20"/>
                <w:szCs w:val="20"/>
              </w:rPr>
              <w:t xml:space="preserve"> maximum</w:t>
            </w:r>
            <w:r w:rsidR="00B7412D" w:rsidRPr="00BB7424">
              <w:rPr>
                <w:rFonts w:ascii="Trebuchet MS" w:eastAsia="Calibri" w:hAnsi="Trebuchet MS" w:cs="Times New Roman"/>
                <w:color w:val="002060"/>
                <w:sz w:val="20"/>
                <w:szCs w:val="20"/>
              </w:rPr>
              <w:t xml:space="preserve"> </w:t>
            </w:r>
            <w:r w:rsidR="00C60267" w:rsidRPr="00BB7424">
              <w:rPr>
                <w:rFonts w:ascii="Trebuchet MS" w:eastAsia="Calibri" w:hAnsi="Trebuchet MS" w:cs="Times New Roman"/>
                <w:color w:val="002060"/>
                <w:sz w:val="20"/>
                <w:szCs w:val="20"/>
              </w:rPr>
              <w:t xml:space="preserve">24 </w:t>
            </w:r>
            <w:r w:rsidRPr="00BB7424">
              <w:rPr>
                <w:rFonts w:ascii="Trebuchet MS" w:eastAsia="Calibri" w:hAnsi="Trebuchet MS" w:cs="Times New Roman"/>
                <w:color w:val="002060"/>
                <w:sz w:val="20"/>
                <w:szCs w:val="20"/>
              </w:rPr>
              <w:t>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3C040E37" w:rsidR="00D90BA5" w:rsidRPr="00BB7424" w:rsidRDefault="00845661" w:rsidP="00C60267">
            <w:pPr>
              <w:spacing w:after="0"/>
              <w:jc w:val="both"/>
              <w:rPr>
                <w:rFonts w:ascii="Trebuchet MS" w:eastAsia="Calibri" w:hAnsi="Trebuchet MS" w:cs="Times New Roman"/>
                <w:color w:val="002060"/>
                <w:sz w:val="20"/>
                <w:szCs w:val="20"/>
              </w:rPr>
            </w:pPr>
            <w:r w:rsidRPr="00BB7424">
              <w:rPr>
                <w:rFonts w:ascii="Trebuchet MS" w:eastAsia="Times New Roman" w:hAnsi="Trebuchet MS" w:cs="Times New Roman"/>
                <w:color w:val="002060"/>
                <w:sz w:val="20"/>
                <w:szCs w:val="20"/>
              </w:rPr>
              <w:t xml:space="preserve">Se va verifica </w:t>
            </w:r>
            <w:r w:rsidR="00E30F2B" w:rsidRPr="00BB7424">
              <w:rPr>
                <w:rFonts w:ascii="Trebuchet MS" w:eastAsia="Times New Roman" w:hAnsi="Trebuchet MS" w:cs="Times New Roman"/>
                <w:color w:val="002060"/>
                <w:sz w:val="20"/>
                <w:szCs w:val="20"/>
              </w:rPr>
              <w:t>dacă</w:t>
            </w:r>
            <w:r w:rsidRPr="00BB7424">
              <w:rPr>
                <w:rFonts w:ascii="Trebuchet MS" w:eastAsia="Times New Roman" w:hAnsi="Trebuchet MS" w:cs="Times New Roman"/>
                <w:color w:val="002060"/>
                <w:sz w:val="20"/>
                <w:szCs w:val="20"/>
              </w:rPr>
              <w:t xml:space="preserve"> durata de</w:t>
            </w:r>
            <w:r w:rsidR="00740E45" w:rsidRPr="00BB7424">
              <w:rPr>
                <w:rFonts w:ascii="Trebuchet MS" w:eastAsia="Times New Roman" w:hAnsi="Trebuchet MS" w:cs="Times New Roman"/>
                <w:color w:val="002060"/>
                <w:sz w:val="20"/>
                <w:szCs w:val="20"/>
              </w:rPr>
              <w:t xml:space="preserve"> implementare este de maximum </w:t>
            </w:r>
            <w:r w:rsidR="00C60267" w:rsidRPr="00BB7424">
              <w:rPr>
                <w:rFonts w:ascii="Trebuchet MS" w:eastAsia="Times New Roman" w:hAnsi="Trebuchet MS" w:cs="Times New Roman"/>
                <w:color w:val="002060"/>
                <w:sz w:val="20"/>
                <w:szCs w:val="20"/>
              </w:rPr>
              <w:t>24 luni</w:t>
            </w:r>
            <w:r w:rsidR="00177F29" w:rsidRPr="00BB7424">
              <w:rPr>
                <w:rFonts w:ascii="Trebuchet MS" w:hAnsi="Trebuchet MS" w:cs="Times New Roman"/>
                <w:color w:val="002060"/>
                <w:sz w:val="20"/>
                <w:szCs w:val="20"/>
              </w:rPr>
              <w:t>.</w:t>
            </w:r>
          </w:p>
        </w:tc>
      </w:tr>
      <w:tr w:rsidR="00134F8B" w:rsidRPr="00BB7424" w14:paraId="3B67D2EE" w14:textId="77777777" w:rsidTr="00D241C3">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BB7424"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BB7424"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Cheltuielile prevăzute respectă prevederile legale privind eligibilitatea, inclusiv limitarea cheltuielilor de tip FEDR la maximum prevăzut în Ghidul Solicitantului?</w:t>
            </w:r>
            <w:r w:rsidRPr="00BB7424">
              <w:rPr>
                <w:rFonts w:ascii="Trebuchet MS" w:eastAsia="Calibri" w:hAnsi="Trebuchet MS" w:cs="Times New Roman"/>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BB7424"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Cheltuielile prevăzute la capitolul de cheltuieli eligibile trebuie să fie conforme cu cele prevăzute în prezentul Ghid </w:t>
            </w:r>
          </w:p>
          <w:p w14:paraId="3C34310A" w14:textId="77777777" w:rsidR="00D90BA5" w:rsidRPr="00BB7424"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BB7424" w:rsidRDefault="00DA3DB0" w:rsidP="00E30F2B">
            <w:pPr>
              <w:spacing w:after="0" w:line="240" w:lineRule="auto"/>
              <w:jc w:val="both"/>
              <w:rPr>
                <w:rFonts w:ascii="Trebuchet MS" w:eastAsia="Times New Roman" w:hAnsi="Trebuchet MS" w:cs="Times New Roman"/>
                <w:color w:val="002060"/>
                <w:sz w:val="20"/>
                <w:szCs w:val="20"/>
              </w:rPr>
            </w:pPr>
            <w:r w:rsidRPr="00BB7424">
              <w:rPr>
                <w:rFonts w:ascii="Trebuchet MS" w:eastAsia="Times New Roman" w:hAnsi="Trebuchet MS" w:cs="Times New Roman"/>
                <w:color w:val="002060"/>
                <w:sz w:val="20"/>
                <w:szCs w:val="20"/>
              </w:rPr>
              <w:t xml:space="preserve">Se </w:t>
            </w:r>
            <w:r w:rsidR="0015336A" w:rsidRPr="00BB7424">
              <w:rPr>
                <w:rFonts w:ascii="Trebuchet MS" w:eastAsia="Times New Roman" w:hAnsi="Trebuchet MS" w:cs="Times New Roman"/>
                <w:color w:val="002060"/>
                <w:sz w:val="20"/>
                <w:szCs w:val="20"/>
              </w:rPr>
              <w:t>verifică</w:t>
            </w:r>
            <w:r w:rsidRPr="00BB7424">
              <w:rPr>
                <w:rFonts w:ascii="Trebuchet MS" w:eastAsia="Times New Roman" w:hAnsi="Trebuchet MS" w:cs="Times New Roman"/>
                <w:color w:val="002060"/>
                <w:sz w:val="20"/>
                <w:szCs w:val="20"/>
              </w:rPr>
              <w:t xml:space="preserve"> dacă este respectată limita </w:t>
            </w:r>
            <w:r w:rsidR="00E30F2B" w:rsidRPr="00BB7424">
              <w:rPr>
                <w:rFonts w:ascii="Trebuchet MS" w:hAnsi="Trebuchet MS" w:cs="Times New Roman"/>
                <w:color w:val="002060"/>
                <w:sz w:val="20"/>
                <w:szCs w:val="20"/>
              </w:rPr>
              <w:t>cheltuieli</w:t>
            </w:r>
            <w:r w:rsidRPr="00BB7424">
              <w:rPr>
                <w:rFonts w:ascii="Trebuchet MS" w:hAnsi="Trebuchet MS" w:cs="Times New Roman"/>
                <w:color w:val="002060"/>
                <w:sz w:val="20"/>
                <w:szCs w:val="20"/>
              </w:rPr>
              <w:t>lor</w:t>
            </w:r>
            <w:r w:rsidR="00E30F2B" w:rsidRPr="00BB7424">
              <w:rPr>
                <w:rFonts w:ascii="Trebuchet MS" w:hAnsi="Trebuchet MS" w:cs="Times New Roman"/>
                <w:color w:val="002060"/>
                <w:sz w:val="20"/>
                <w:szCs w:val="20"/>
              </w:rPr>
              <w:t xml:space="preserve"> plafonate</w:t>
            </w:r>
            <w:r w:rsidR="0015336A" w:rsidRPr="00BB7424">
              <w:rPr>
                <w:rFonts w:ascii="Trebuchet MS" w:hAnsi="Trebuchet MS" w:cs="Times New Roman"/>
                <w:color w:val="002060"/>
                <w:sz w:val="20"/>
                <w:szCs w:val="20"/>
              </w:rPr>
              <w:t xml:space="preserve"> prin Ghid</w:t>
            </w:r>
            <w:r w:rsidR="00E30F2B" w:rsidRPr="00BB7424">
              <w:rPr>
                <w:rFonts w:ascii="Trebuchet MS" w:hAnsi="Trebuchet MS" w:cs="Times New Roman"/>
                <w:color w:val="002060"/>
                <w:sz w:val="20"/>
                <w:szCs w:val="20"/>
              </w:rPr>
              <w:t>, după cum urmează:</w:t>
            </w:r>
          </w:p>
          <w:p w14:paraId="516A755A" w14:textId="77777777" w:rsidR="00E30F2B" w:rsidRPr="00BB7424" w:rsidRDefault="00E30F2B" w:rsidP="00E30F2B">
            <w:pPr>
              <w:spacing w:after="0" w:line="240" w:lineRule="auto"/>
              <w:jc w:val="both"/>
              <w:rPr>
                <w:rFonts w:ascii="Trebuchet MS" w:hAnsi="Trebuchet MS" w:cs="Times New Roman"/>
                <w:color w:val="FF0000"/>
                <w:sz w:val="20"/>
                <w:szCs w:val="20"/>
              </w:rPr>
            </w:pPr>
          </w:p>
          <w:p w14:paraId="417119B0" w14:textId="108466B7" w:rsidR="00E30F2B" w:rsidRPr="00BB7424" w:rsidRDefault="00E30F2B" w:rsidP="00F80BB3">
            <w:pPr>
              <w:numPr>
                <w:ilvl w:val="0"/>
                <w:numId w:val="9"/>
              </w:numPr>
              <w:contextualSpacing/>
              <w:jc w:val="both"/>
              <w:rPr>
                <w:rFonts w:ascii="Trebuchet MS" w:hAnsi="Trebuchet MS" w:cs="Times New Roman"/>
                <w:color w:val="002060"/>
                <w:sz w:val="20"/>
                <w:szCs w:val="20"/>
              </w:rPr>
            </w:pPr>
            <w:r w:rsidRPr="00BB7424">
              <w:rPr>
                <w:rFonts w:ascii="Trebuchet MS" w:hAnsi="Trebuchet MS" w:cs="Times New Roman"/>
                <w:color w:val="002060"/>
                <w:sz w:val="20"/>
                <w:szCs w:val="20"/>
              </w:rPr>
              <w:t>Cheltuielile pentru servicii de educație (cuprind remunerația unui educator-</w:t>
            </w:r>
            <w:proofErr w:type="spellStart"/>
            <w:r w:rsidRPr="00BB7424">
              <w:rPr>
                <w:rFonts w:ascii="Trebuchet MS" w:hAnsi="Trebuchet MS" w:cs="Times New Roman"/>
                <w:color w:val="002060"/>
                <w:sz w:val="20"/>
                <w:szCs w:val="20"/>
              </w:rPr>
              <w:t>puericultor</w:t>
            </w:r>
            <w:proofErr w:type="spellEnd"/>
            <w:r w:rsidRPr="00BB7424">
              <w:rPr>
                <w:rFonts w:ascii="Trebuchet MS" w:hAnsi="Trebuchet MS" w:cs="Times New Roman"/>
                <w:color w:val="002060"/>
                <w:sz w:val="20"/>
                <w:szCs w:val="20"/>
              </w:rPr>
              <w:t>, precum și resursele educaționale necesare) pe</w:t>
            </w:r>
            <w:r w:rsidR="00DA3DB0" w:rsidRPr="00BB7424">
              <w:rPr>
                <w:rFonts w:ascii="Trebuchet MS" w:hAnsi="Trebuchet MS" w:cs="Times New Roman"/>
                <w:color w:val="002060"/>
                <w:sz w:val="20"/>
                <w:szCs w:val="20"/>
              </w:rPr>
              <w:t xml:space="preserve">ntru o grupă de </w:t>
            </w:r>
            <w:proofErr w:type="spellStart"/>
            <w:r w:rsidR="00DA3DB0" w:rsidRPr="00BB7424">
              <w:rPr>
                <w:rFonts w:ascii="Trebuchet MS" w:hAnsi="Trebuchet MS" w:cs="Times New Roman"/>
                <w:color w:val="002060"/>
                <w:sz w:val="20"/>
                <w:szCs w:val="20"/>
              </w:rPr>
              <w:t>antepreșcolari</w:t>
            </w:r>
            <w:proofErr w:type="spellEnd"/>
            <w:r w:rsidR="00DA3DB0" w:rsidRPr="00BB7424">
              <w:rPr>
                <w:rFonts w:ascii="Trebuchet MS" w:hAnsi="Trebuchet MS" w:cs="Times New Roman"/>
                <w:color w:val="002060"/>
                <w:sz w:val="20"/>
                <w:szCs w:val="20"/>
              </w:rPr>
              <w:t xml:space="preserve"> nu depășesc</w:t>
            </w:r>
            <w:r w:rsidRPr="00BB7424">
              <w:rPr>
                <w:rFonts w:ascii="Trebuchet MS" w:hAnsi="Trebuchet MS" w:cs="Times New Roman"/>
                <w:color w:val="002060"/>
                <w:sz w:val="20"/>
                <w:szCs w:val="20"/>
              </w:rPr>
              <w:t xml:space="preserve"> contr</w:t>
            </w:r>
            <w:r w:rsidR="00DA3DB0" w:rsidRPr="00BB7424">
              <w:rPr>
                <w:rFonts w:ascii="Trebuchet MS" w:hAnsi="Trebuchet MS" w:cs="Times New Roman"/>
                <w:color w:val="002060"/>
                <w:sz w:val="20"/>
                <w:szCs w:val="20"/>
              </w:rPr>
              <w:t>avaloarea în lei a</w:t>
            </w:r>
            <w:r w:rsidR="00C60267" w:rsidRPr="00BB7424">
              <w:rPr>
                <w:rFonts w:ascii="Trebuchet MS" w:hAnsi="Trebuchet MS" w:cs="Times New Roman"/>
                <w:color w:val="002060"/>
                <w:sz w:val="20"/>
                <w:szCs w:val="20"/>
              </w:rPr>
              <w:t xml:space="preserve"> </w:t>
            </w:r>
            <w:ins w:id="7" w:author="Mihai Mircea" w:date="2018-06-14T08:03:00Z">
              <w:r w:rsidR="00C60267" w:rsidRPr="00BB7424">
                <w:rPr>
                  <w:rFonts w:ascii="Trebuchet MS" w:hAnsi="Trebuchet MS"/>
                  <w:color w:val="FF0000"/>
                  <w:sz w:val="20"/>
                  <w:szCs w:val="20"/>
                </w:rPr>
                <w:t>28.174</w:t>
              </w:r>
            </w:ins>
            <w:r w:rsidR="00C60267" w:rsidRPr="00BB7424">
              <w:rPr>
                <w:rFonts w:ascii="Trebuchet MS" w:hAnsi="Trebuchet MS"/>
                <w:color w:val="FF0000"/>
                <w:sz w:val="20"/>
                <w:szCs w:val="20"/>
              </w:rPr>
              <w:t xml:space="preserve"> </w:t>
            </w:r>
            <w:r w:rsidR="00DA3DB0" w:rsidRPr="00BB7424">
              <w:rPr>
                <w:rFonts w:ascii="Trebuchet MS" w:hAnsi="Trebuchet MS" w:cs="Times New Roman"/>
                <w:color w:val="002060"/>
                <w:sz w:val="20"/>
                <w:szCs w:val="20"/>
              </w:rPr>
              <w:t xml:space="preserve"> euro);</w:t>
            </w:r>
          </w:p>
          <w:p w14:paraId="15F28663" w14:textId="0C0A0B7F" w:rsidR="002D0B96" w:rsidRPr="00BB7424" w:rsidRDefault="00E30F2B" w:rsidP="00F80BB3">
            <w:pPr>
              <w:numPr>
                <w:ilvl w:val="0"/>
                <w:numId w:val="9"/>
              </w:numPr>
              <w:contextualSpacing/>
              <w:jc w:val="both"/>
              <w:rPr>
                <w:rFonts w:ascii="Trebuchet MS" w:hAnsi="Trebuchet MS" w:cs="Times New Roman"/>
                <w:color w:val="002060"/>
                <w:sz w:val="20"/>
                <w:szCs w:val="20"/>
              </w:rPr>
            </w:pPr>
            <w:r w:rsidRPr="00BB7424">
              <w:rPr>
                <w:rFonts w:ascii="Trebuchet MS" w:hAnsi="Trebuchet MS" w:cs="Times New Roman"/>
                <w:color w:val="002060"/>
                <w:sz w:val="20"/>
                <w:szCs w:val="20"/>
              </w:rPr>
              <w:t xml:space="preserve">Cheltuielile de îngrijire a </w:t>
            </w:r>
            <w:proofErr w:type="spellStart"/>
            <w:r w:rsidRPr="00BB7424">
              <w:rPr>
                <w:rFonts w:ascii="Trebuchet MS" w:hAnsi="Trebuchet MS" w:cs="Times New Roman"/>
                <w:color w:val="002060"/>
                <w:sz w:val="20"/>
                <w:szCs w:val="20"/>
              </w:rPr>
              <w:t>antepreșcolarilor</w:t>
            </w:r>
            <w:proofErr w:type="spellEnd"/>
            <w:r w:rsidRPr="00BB7424">
              <w:rPr>
                <w:rFonts w:ascii="Trebuchet MS" w:hAnsi="Trebuchet MS" w:cs="Times New Roman"/>
                <w:color w:val="002060"/>
                <w:sz w:val="20"/>
                <w:szCs w:val="20"/>
              </w:rPr>
              <w:t xml:space="preserve"> din grupul țintă </w:t>
            </w:r>
            <w:r w:rsidR="00DA3DB0" w:rsidRPr="00BB7424">
              <w:rPr>
                <w:rFonts w:ascii="Trebuchet MS" w:hAnsi="Trebuchet MS" w:cs="Times New Roman"/>
                <w:color w:val="002060"/>
                <w:sz w:val="20"/>
                <w:szCs w:val="20"/>
              </w:rPr>
              <w:t>respectă</w:t>
            </w:r>
            <w:r w:rsidRPr="00BB7424">
              <w:rPr>
                <w:rFonts w:ascii="Trebuchet MS" w:hAnsi="Trebuchet MS" w:cs="Times New Roman"/>
                <w:color w:val="002060"/>
                <w:sz w:val="20"/>
                <w:szCs w:val="20"/>
              </w:rPr>
              <w:t xml:space="preserve"> valorile</w:t>
            </w:r>
            <w:r w:rsidR="00CA2DE1" w:rsidRPr="00BB7424">
              <w:rPr>
                <w:rFonts w:ascii="Trebuchet MS" w:hAnsi="Trebuchet MS" w:cs="Times New Roman"/>
                <w:color w:val="002060"/>
                <w:sz w:val="20"/>
                <w:szCs w:val="20"/>
              </w:rPr>
              <w:t xml:space="preserve"> recomandate, respectiv </w:t>
            </w:r>
            <w:r w:rsidRPr="00BB7424">
              <w:rPr>
                <w:rFonts w:ascii="Trebuchet MS" w:hAnsi="Trebuchet MS" w:cs="Times New Roman"/>
                <w:color w:val="002060"/>
                <w:sz w:val="20"/>
                <w:szCs w:val="20"/>
              </w:rPr>
              <w:t>790 lei/</w:t>
            </w:r>
            <w:r w:rsidR="00BB7424" w:rsidRPr="00BB7424">
              <w:rPr>
                <w:rFonts w:ascii="Trebuchet MS" w:hAnsi="Trebuchet MS" w:cs="Times New Roman"/>
                <w:color w:val="002060"/>
                <w:sz w:val="20"/>
                <w:szCs w:val="20"/>
              </w:rPr>
              <w:t xml:space="preserve">ante </w:t>
            </w:r>
            <w:r w:rsidR="00BB7424" w:rsidRPr="00BB7424">
              <w:rPr>
                <w:rFonts w:ascii="Trebuchet MS" w:hAnsi="Trebuchet MS" w:cs="Times New Roman"/>
                <w:color w:val="002060"/>
                <w:sz w:val="20"/>
                <w:szCs w:val="20"/>
              </w:rPr>
              <w:lastRenderedPageBreak/>
              <w:t>preșcolar</w:t>
            </w:r>
            <w:r w:rsidR="00CA2DE1" w:rsidRPr="00BB7424">
              <w:rPr>
                <w:rFonts w:ascii="Trebuchet MS" w:hAnsi="Trebuchet MS" w:cs="Times New Roman"/>
                <w:color w:val="002060"/>
                <w:sz w:val="20"/>
                <w:szCs w:val="20"/>
              </w:rPr>
              <w:t>, cu domiciliul sau reședința în regiunea în cele 7 regiuni mai puțin dezvoltate si 1.330 lei/</w:t>
            </w:r>
            <w:r w:rsidR="00BB7424" w:rsidRPr="00BB7424">
              <w:rPr>
                <w:rFonts w:ascii="Trebuchet MS" w:hAnsi="Trebuchet MS" w:cs="Times New Roman"/>
                <w:color w:val="002060"/>
                <w:sz w:val="20"/>
                <w:szCs w:val="20"/>
              </w:rPr>
              <w:t>ante preșcolar</w:t>
            </w:r>
            <w:r w:rsidR="00CA2DE1" w:rsidRPr="00BB7424">
              <w:rPr>
                <w:rFonts w:ascii="Trebuchet MS" w:hAnsi="Trebuchet MS" w:cs="Times New Roman"/>
                <w:color w:val="002060"/>
                <w:sz w:val="20"/>
                <w:szCs w:val="20"/>
              </w:rPr>
              <w:t xml:space="preserve">, pentru cei care au domiciliul sau reședința în regiunea </w:t>
            </w:r>
            <w:r w:rsidR="00DA3DB0" w:rsidRPr="00BB7424">
              <w:rPr>
                <w:rFonts w:ascii="Trebuchet MS" w:hAnsi="Trebuchet MS" w:cs="Times New Roman"/>
                <w:color w:val="002060"/>
                <w:sz w:val="20"/>
                <w:szCs w:val="20"/>
              </w:rPr>
              <w:t xml:space="preserve">București </w:t>
            </w:r>
            <w:r w:rsidRPr="00BB7424">
              <w:rPr>
                <w:rFonts w:ascii="Trebuchet MS" w:hAnsi="Trebuchet MS" w:cs="Times New Roman"/>
                <w:color w:val="002060"/>
                <w:sz w:val="20"/>
                <w:szCs w:val="20"/>
              </w:rPr>
              <w:t>Ilfov</w:t>
            </w:r>
            <w:r w:rsidR="005412F7" w:rsidRPr="00BB7424">
              <w:rPr>
                <w:rFonts w:ascii="Trebuchet MS" w:hAnsi="Trebuchet MS" w:cs="Times New Roman"/>
                <w:color w:val="002060"/>
                <w:sz w:val="20"/>
                <w:szCs w:val="20"/>
              </w:rPr>
              <w:t>.</w:t>
            </w:r>
            <w:r w:rsidRPr="00BB7424">
              <w:rPr>
                <w:rFonts w:ascii="Trebuchet MS" w:hAnsi="Trebuchet MS" w:cs="Times New Roman"/>
                <w:color w:val="002060"/>
                <w:sz w:val="20"/>
                <w:szCs w:val="20"/>
              </w:rPr>
              <w:t xml:space="preserve"> </w:t>
            </w:r>
          </w:p>
          <w:p w14:paraId="499F3907" w14:textId="4DCDB989" w:rsidR="00FD0649" w:rsidRPr="00BB7424" w:rsidRDefault="00FD0649" w:rsidP="00F80BB3">
            <w:pPr>
              <w:numPr>
                <w:ilvl w:val="0"/>
                <w:numId w:val="9"/>
              </w:numPr>
              <w:contextualSpacing/>
              <w:jc w:val="both"/>
              <w:rPr>
                <w:rFonts w:ascii="Trebuchet MS" w:hAnsi="Trebuchet MS" w:cs="Times New Roman"/>
                <w:color w:val="002060"/>
                <w:sz w:val="20"/>
                <w:szCs w:val="20"/>
              </w:rPr>
            </w:pPr>
            <w:r w:rsidRPr="00BB7424">
              <w:rPr>
                <w:rFonts w:ascii="Trebuchet MS" w:hAnsi="Trebuchet MS" w:cs="Times New Roman"/>
                <w:bCs/>
                <w:color w:val="002060"/>
                <w:sz w:val="20"/>
                <w:szCs w:val="20"/>
              </w:rPr>
              <w:t xml:space="preserve">Cheltuieli de tip FEDR </w:t>
            </w:r>
            <w:r w:rsidRPr="00BB7424">
              <w:rPr>
                <w:rFonts w:ascii="Trebuchet MS" w:hAnsi="Trebuchet MS" w:cs="Times New Roman"/>
                <w:color w:val="002060"/>
                <w:sz w:val="20"/>
                <w:szCs w:val="20"/>
              </w:rPr>
              <w:t xml:space="preserve">aferente cheltuielilor directe </w:t>
            </w:r>
            <w:r w:rsidRPr="00BB7424">
              <w:rPr>
                <w:rFonts w:ascii="Trebuchet MS" w:hAnsi="Trebuchet MS" w:cs="Times New Roman"/>
                <w:bCs/>
                <w:color w:val="002060"/>
                <w:sz w:val="20"/>
                <w:szCs w:val="20"/>
              </w:rPr>
              <w:t>ale proiectului</w:t>
            </w:r>
            <w:r w:rsidRPr="00BB7424">
              <w:rPr>
                <w:rFonts w:ascii="Trebuchet MS" w:hAnsi="Trebuchet MS" w:cs="Times New Roman"/>
                <w:color w:val="002060"/>
                <w:sz w:val="20"/>
                <w:szCs w:val="20"/>
              </w:rPr>
              <w:t>: maximum 10% din cheltuielile directe eligibile ale proiectului</w:t>
            </w:r>
          </w:p>
          <w:p w14:paraId="17D40245" w14:textId="16E24230" w:rsidR="00266AD0" w:rsidRPr="00BB7424" w:rsidRDefault="002B4C88" w:rsidP="002B4C88">
            <w:pPr>
              <w:numPr>
                <w:ilvl w:val="0"/>
                <w:numId w:val="9"/>
              </w:numPr>
              <w:contextualSpacing/>
              <w:jc w:val="both"/>
              <w:rPr>
                <w:rFonts w:ascii="Trebuchet MS" w:hAnsi="Trebuchet MS" w:cs="Times New Roman"/>
                <w:color w:val="002060"/>
                <w:sz w:val="20"/>
                <w:szCs w:val="20"/>
              </w:rPr>
            </w:pPr>
            <w:r w:rsidRPr="002B4C88">
              <w:rPr>
                <w:rFonts w:ascii="Trebuchet MS" w:hAnsi="Trebuchet MS"/>
                <w:bCs/>
                <w:color w:val="002060"/>
                <w:sz w:val="20"/>
                <w:szCs w:val="20"/>
              </w:rPr>
              <w:t>Cheltuielile indirecte vor fi decontate ca finanțare forfetară de maximum 15% din costurile directe cu personalul, prin aplicarea articolului 68 alineatul (1) litera (b) din REGULAMENTUL (UE) NR. 1303/2013</w:t>
            </w:r>
            <w:r w:rsidR="002D0B96" w:rsidRPr="00BB7424">
              <w:rPr>
                <w:rFonts w:ascii="Trebuchet MS" w:hAnsi="Trebuchet MS" w:cs="Times New Roman"/>
                <w:color w:val="002060"/>
                <w:sz w:val="20"/>
                <w:szCs w:val="20"/>
              </w:rPr>
              <w:t>.</w:t>
            </w:r>
          </w:p>
        </w:tc>
      </w:tr>
      <w:tr w:rsidR="00134F8B" w:rsidRPr="00BB7424" w14:paraId="3EEF2BB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BB7424" w:rsidRDefault="002115E1" w:rsidP="0023685F">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lastRenderedPageBreak/>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77777777" w:rsidR="006E7449" w:rsidRPr="00BB7424"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Bugetul respectă rata de cofinanțare (FSE/ ILMT, 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BB7424" w:rsidRDefault="006E7449"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Se va verifica respectarea ratei de cofinanțare minimă pentru fiecare membru al parteneriatului</w:t>
            </w:r>
            <w:r w:rsidR="00947D9D" w:rsidRPr="00BB7424">
              <w:rPr>
                <w:rFonts w:ascii="Trebuchet MS" w:eastAsia="Calibri" w:hAnsi="Trebuchet MS" w:cs="Times New Roman"/>
                <w:color w:val="002060"/>
                <w:sz w:val="20"/>
                <w:szCs w:val="20"/>
              </w:rPr>
              <w:t>.</w:t>
            </w:r>
          </w:p>
        </w:tc>
      </w:tr>
      <w:tr w:rsidR="00134F8B" w:rsidRPr="00BB7424" w14:paraId="2920964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BB7424"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BB7424"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FCD9A07" w14:textId="68F031FD" w:rsidR="00B41545" w:rsidRPr="002B4C88" w:rsidRDefault="00B41545" w:rsidP="002B4C88">
            <w:pPr>
              <w:spacing w:after="0" w:line="240" w:lineRule="auto"/>
              <w:jc w:val="both"/>
              <w:rPr>
                <w:rFonts w:ascii="Trebuchet MS" w:eastAsia="Calibri" w:hAnsi="Trebuchet MS" w:cs="Times New Roman"/>
                <w:color w:val="002060"/>
                <w:sz w:val="20"/>
                <w:szCs w:val="20"/>
              </w:rPr>
            </w:pPr>
            <w:r w:rsidRPr="00BB7424">
              <w:rPr>
                <w:rFonts w:ascii="Trebuchet MS" w:eastAsia="Times New Roman" w:hAnsi="Trebuchet MS" w:cs="Times New Roman"/>
                <w:color w:val="002060"/>
                <w:sz w:val="20"/>
                <w:szCs w:val="20"/>
              </w:rPr>
              <w:t>Se verifică dacă proiectul</w:t>
            </w:r>
            <w:r w:rsidR="002B4C88">
              <w:rPr>
                <w:rFonts w:ascii="Trebuchet MS" w:eastAsia="Calibri" w:hAnsi="Trebuchet MS" w:cs="Times New Roman"/>
                <w:color w:val="002060"/>
                <w:sz w:val="20"/>
                <w:szCs w:val="20"/>
              </w:rPr>
              <w:t xml:space="preserve"> </w:t>
            </w:r>
            <w:r w:rsidRPr="002B4C88">
              <w:rPr>
                <w:rFonts w:ascii="Trebuchet MS" w:eastAsia="Times New Roman" w:hAnsi="Trebuchet MS"/>
                <w:color w:val="002060"/>
                <w:sz w:val="20"/>
                <w:szCs w:val="20"/>
              </w:rPr>
              <w:t xml:space="preserve">cuprinde </w:t>
            </w:r>
            <w:r w:rsidRPr="002B4C88">
              <w:rPr>
                <w:rFonts w:ascii="Trebuchet MS" w:eastAsia="Times New Roman" w:hAnsi="Trebuchet MS"/>
                <w:color w:val="002060"/>
                <w:sz w:val="20"/>
                <w:szCs w:val="20"/>
                <w:u w:val="single"/>
              </w:rPr>
              <w:t xml:space="preserve">acțiuni principale </w:t>
            </w:r>
            <w:r w:rsidR="00547708">
              <w:rPr>
                <w:rFonts w:ascii="Trebuchet MS" w:eastAsia="Times New Roman" w:hAnsi="Trebuchet MS"/>
                <w:color w:val="002060"/>
                <w:sz w:val="20"/>
                <w:szCs w:val="20"/>
                <w:u w:val="single"/>
              </w:rPr>
              <w:t xml:space="preserve">(1-4) </w:t>
            </w:r>
            <w:bookmarkStart w:id="8" w:name="_GoBack"/>
            <w:bookmarkEnd w:id="8"/>
            <w:r w:rsidR="00932385" w:rsidRPr="002B4C88">
              <w:rPr>
                <w:rFonts w:ascii="Trebuchet MS" w:hAnsi="Trebuchet MS"/>
                <w:color w:val="002060"/>
                <w:sz w:val="20"/>
                <w:szCs w:val="20"/>
                <w:u w:val="single"/>
              </w:rPr>
              <w:t xml:space="preserve">aferente OS 6.2 </w:t>
            </w:r>
          </w:p>
          <w:p w14:paraId="38943777" w14:textId="77777777" w:rsidR="000D0C7B" w:rsidRPr="00BB7424" w:rsidRDefault="000D0C7B" w:rsidP="00C60267">
            <w:pPr>
              <w:spacing w:after="0" w:line="240" w:lineRule="auto"/>
              <w:ind w:left="106"/>
              <w:jc w:val="both"/>
              <w:rPr>
                <w:rFonts w:ascii="Trebuchet MS" w:eastAsia="Times New Roman" w:hAnsi="Trebuchet MS"/>
                <w:color w:val="002060"/>
                <w:sz w:val="20"/>
                <w:szCs w:val="20"/>
              </w:rPr>
            </w:pPr>
          </w:p>
        </w:tc>
      </w:tr>
      <w:tr w:rsidR="007C0FE2" w:rsidRPr="00BB7424" w14:paraId="6E45A05E"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77777777" w:rsidR="006E7449"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BB7424" w:rsidRDefault="006E7449" w:rsidP="00134F8B">
            <w:pPr>
              <w:numPr>
                <w:ilvl w:val="0"/>
                <w:numId w:val="3"/>
              </w:numPr>
              <w:suppressAutoHyphens/>
              <w:spacing w:after="0"/>
              <w:ind w:left="175" w:hanging="283"/>
              <w:jc w:val="both"/>
              <w:rPr>
                <w:rFonts w:ascii="Trebuchet MS" w:eastAsia="Calibri" w:hAnsi="Trebuchet MS" w:cs="Times New Roman"/>
                <w:i/>
                <w:iCs/>
                <w:color w:val="002060"/>
                <w:sz w:val="20"/>
                <w:szCs w:val="20"/>
              </w:rPr>
            </w:pPr>
            <w:r w:rsidRPr="00BB7424">
              <w:rPr>
                <w:rFonts w:ascii="Trebuchet MS" w:eastAsia="Calibri" w:hAnsi="Trebuchet MS" w:cs="Times New Roman"/>
                <w:color w:val="002060"/>
                <w:sz w:val="20"/>
                <w:szCs w:val="20"/>
              </w:rPr>
              <w:t xml:space="preserve">Proiectul trebuie să cuprindă, în cadrul activității de informare și publicitate, măsurile minime  prevăzute în </w:t>
            </w:r>
            <w:r w:rsidRPr="00BB7424">
              <w:rPr>
                <w:rFonts w:ascii="Trebuchet MS" w:eastAsia="Calibri" w:hAnsi="Trebuchet MS" w:cs="Times New Roman"/>
                <w:i/>
                <w:iCs/>
                <w:color w:val="002060"/>
                <w:sz w:val="20"/>
                <w:szCs w:val="2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268C5F99" w:rsidR="006E7449" w:rsidRPr="002B4C88" w:rsidRDefault="006E7449"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Se va verifica respectarea măsurilor minime de informare și publicitate la nivelul proiectului conform </w:t>
            </w:r>
            <w:r w:rsidRPr="00BB7424">
              <w:rPr>
                <w:rFonts w:ascii="Trebuchet MS" w:eastAsia="Calibri" w:hAnsi="Trebuchet MS" w:cs="Times New Roman"/>
                <w:i/>
                <w:iCs/>
                <w:color w:val="002060"/>
                <w:sz w:val="20"/>
                <w:szCs w:val="20"/>
              </w:rPr>
              <w:t>Orientări privind accesarea finanțărilor  în cadrul Programului Ope</w:t>
            </w:r>
            <w:r w:rsidR="002B4C88">
              <w:rPr>
                <w:rFonts w:ascii="Trebuchet MS" w:eastAsia="Calibri" w:hAnsi="Trebuchet MS" w:cs="Times New Roman"/>
                <w:i/>
                <w:iCs/>
                <w:color w:val="002060"/>
                <w:sz w:val="20"/>
                <w:szCs w:val="20"/>
              </w:rPr>
              <w:t xml:space="preserve">rațional Capital Uman 2014-2020, </w:t>
            </w:r>
            <w:r w:rsidR="002B4C88">
              <w:rPr>
                <w:rFonts w:ascii="Trebuchet MS" w:eastAsia="Calibri" w:hAnsi="Trebuchet MS" w:cs="Times New Roman"/>
                <w:iCs/>
                <w:color w:val="002060"/>
                <w:sz w:val="20"/>
                <w:szCs w:val="20"/>
              </w:rPr>
              <w:t>cu modificările și completările ulterioare.</w:t>
            </w:r>
          </w:p>
        </w:tc>
      </w:tr>
    </w:tbl>
    <w:p w14:paraId="00261B61" w14:textId="77777777" w:rsidR="0074204F" w:rsidRPr="00BB7424" w:rsidRDefault="0074204F" w:rsidP="003836E7">
      <w:pPr>
        <w:spacing w:after="0"/>
        <w:rPr>
          <w:rFonts w:ascii="Trebuchet MS" w:hAnsi="Trebuchet MS" w:cs="Times New Roman"/>
          <w:color w:val="002060"/>
          <w:sz w:val="20"/>
          <w:szCs w:val="20"/>
        </w:rPr>
      </w:pPr>
    </w:p>
    <w:sectPr w:rsidR="0074204F" w:rsidRPr="00BB7424"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31638" w14:textId="77777777" w:rsidR="0087760B" w:rsidRDefault="0087760B" w:rsidP="0074204F">
      <w:pPr>
        <w:spacing w:after="0" w:line="240" w:lineRule="auto"/>
      </w:pPr>
      <w:r>
        <w:separator/>
      </w:r>
    </w:p>
  </w:endnote>
  <w:endnote w:type="continuationSeparator" w:id="0">
    <w:p w14:paraId="6A229339" w14:textId="77777777" w:rsidR="0087760B" w:rsidRDefault="0087760B"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Gothic"/>
    <w:charset w:val="80"/>
    <w:family w:val="auto"/>
    <w:pitch w:val="variable"/>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547708">
          <w:rPr>
            <w:rFonts w:ascii="Calibri" w:hAnsi="Calibri"/>
            <w:b/>
            <w:noProof/>
            <w:color w:val="17365D" w:themeColor="text2" w:themeShade="BF"/>
          </w:rPr>
          <w:t>5</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EECCB" w14:textId="77777777" w:rsidR="0087760B" w:rsidRDefault="0087760B" w:rsidP="0074204F">
      <w:pPr>
        <w:spacing w:after="0" w:line="240" w:lineRule="auto"/>
      </w:pPr>
      <w:r>
        <w:separator/>
      </w:r>
    </w:p>
  </w:footnote>
  <w:footnote w:type="continuationSeparator" w:id="0">
    <w:p w14:paraId="6BDB12EB" w14:textId="77777777" w:rsidR="0087760B" w:rsidRDefault="0087760B" w:rsidP="0074204F">
      <w:pPr>
        <w:spacing w:after="0" w:line="240" w:lineRule="auto"/>
      </w:pPr>
      <w:r>
        <w:continuationSeparator/>
      </w:r>
    </w:p>
  </w:footnote>
  <w:footnote w:id="1">
    <w:p w14:paraId="5B049AC9"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proofErr w:type="spellStart"/>
      <w:r w:rsidRPr="00FF0A3F">
        <w:rPr>
          <w:rFonts w:ascii="Calibri" w:hAnsi="Calibri" w:cs="Arial"/>
          <w:color w:val="17365D" w:themeColor="text2" w:themeShade="BF"/>
          <w:sz w:val="18"/>
          <w:szCs w:val="18"/>
        </w:rPr>
        <w:t>participanţii</w:t>
      </w:r>
      <w:proofErr w:type="spellEnd"/>
      <w:r w:rsidRPr="00FF0A3F">
        <w:rPr>
          <w:rFonts w:ascii="Calibri" w:hAnsi="Calibri" w:cs="Arial"/>
          <w:color w:val="17365D" w:themeColor="text2" w:themeShade="BF"/>
          <w:sz w:val="18"/>
          <w:szCs w:val="18"/>
        </w:rPr>
        <w:t xml:space="preserve"> la </w:t>
      </w:r>
      <w:proofErr w:type="spellStart"/>
      <w:r w:rsidRPr="00FF0A3F">
        <w:rPr>
          <w:rFonts w:ascii="Calibri" w:hAnsi="Calibri" w:cs="Arial"/>
          <w:color w:val="17365D" w:themeColor="text2" w:themeShade="BF"/>
          <w:sz w:val="18"/>
          <w:szCs w:val="18"/>
        </w:rPr>
        <w:t>operaţiuni</w:t>
      </w:r>
      <w:proofErr w:type="spellEnd"/>
      <w:r w:rsidRPr="00FF0A3F">
        <w:rPr>
          <w:rFonts w:ascii="Calibri" w:hAnsi="Calibri" w:cs="Arial"/>
          <w:color w:val="17365D" w:themeColor="text2" w:themeShade="BF"/>
          <w:sz w:val="18"/>
          <w:szCs w:val="18"/>
        </w:rPr>
        <w:t xml:space="preserve"> nu au reprezentat grup </w:t>
      </w:r>
      <w:proofErr w:type="spellStart"/>
      <w:r w:rsidRPr="00FF0A3F">
        <w:rPr>
          <w:rFonts w:ascii="Calibri" w:hAnsi="Calibri" w:cs="Arial"/>
          <w:color w:val="17365D" w:themeColor="text2" w:themeShade="BF"/>
          <w:sz w:val="18"/>
          <w:szCs w:val="18"/>
        </w:rPr>
        <w:t>ţintă</w:t>
      </w:r>
      <w:proofErr w:type="spellEnd"/>
      <w:r w:rsidRPr="00FF0A3F">
        <w:rPr>
          <w:rFonts w:ascii="Calibri" w:hAnsi="Calibri" w:cs="Arial"/>
          <w:color w:val="17365D" w:themeColor="text2" w:themeShade="BF"/>
          <w:sz w:val="18"/>
          <w:szCs w:val="18"/>
        </w:rPr>
        <w:t xml:space="preserve"> pentru măsuri similare, </w:t>
      </w:r>
      <w:proofErr w:type="spellStart"/>
      <w:r w:rsidRPr="00FF0A3F">
        <w:rPr>
          <w:rFonts w:ascii="Calibri" w:hAnsi="Calibri" w:cs="Arial"/>
          <w:color w:val="17365D" w:themeColor="text2" w:themeShade="BF"/>
          <w:sz w:val="18"/>
          <w:szCs w:val="18"/>
        </w:rPr>
        <w:t>cofinanţate</w:t>
      </w:r>
      <w:proofErr w:type="spellEnd"/>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proofErr w:type="spellStart"/>
      <w:r w:rsidRPr="00FF0A3F">
        <w:rPr>
          <w:rFonts w:ascii="Calibri" w:hAnsi="Calibri" w:cs="Arial"/>
          <w:color w:val="17365D" w:themeColor="text2" w:themeShade="BF"/>
          <w:sz w:val="18"/>
          <w:szCs w:val="18"/>
        </w:rPr>
        <w:t>finanţare</w:t>
      </w:r>
      <w:proofErr w:type="spellEnd"/>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1D587F81"/>
    <w:multiLevelType w:val="hybridMultilevel"/>
    <w:tmpl w:val="A9465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8"/>
  </w:num>
  <w:num w:numId="5">
    <w:abstractNumId w:val="6"/>
  </w:num>
  <w:num w:numId="6">
    <w:abstractNumId w:val="9"/>
  </w:num>
  <w:num w:numId="7">
    <w:abstractNumId w:val="7"/>
  </w:num>
  <w:num w:numId="8">
    <w:abstractNumId w:val="3"/>
  </w:num>
  <w:num w:numId="9">
    <w:abstractNumId w:val="2"/>
  </w:num>
  <w:num w:numId="10">
    <w:abstractNumId w:val="5"/>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hai Mircea">
    <w15:presenceInfo w15:providerId="AD" w15:userId="S-1-5-21-998271812-202851177-3214395999-46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6DB"/>
    <w:rsid w:val="00011839"/>
    <w:rsid w:val="00020AAC"/>
    <w:rsid w:val="00026A01"/>
    <w:rsid w:val="00037570"/>
    <w:rsid w:val="00047AC7"/>
    <w:rsid w:val="00055B86"/>
    <w:rsid w:val="0007451F"/>
    <w:rsid w:val="000A704B"/>
    <w:rsid w:val="000B4D7E"/>
    <w:rsid w:val="000D0C7B"/>
    <w:rsid w:val="000D1DFB"/>
    <w:rsid w:val="000D448D"/>
    <w:rsid w:val="000D7D90"/>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D3D6E"/>
    <w:rsid w:val="001F6CC9"/>
    <w:rsid w:val="00203F86"/>
    <w:rsid w:val="002115E1"/>
    <w:rsid w:val="0023685F"/>
    <w:rsid w:val="00266AD0"/>
    <w:rsid w:val="002B2696"/>
    <w:rsid w:val="002B4C88"/>
    <w:rsid w:val="002C06C7"/>
    <w:rsid w:val="002C3357"/>
    <w:rsid w:val="002D0B96"/>
    <w:rsid w:val="002E0312"/>
    <w:rsid w:val="002E0E22"/>
    <w:rsid w:val="00304DF3"/>
    <w:rsid w:val="00314910"/>
    <w:rsid w:val="003233B5"/>
    <w:rsid w:val="00334E8D"/>
    <w:rsid w:val="00352C2F"/>
    <w:rsid w:val="003621C4"/>
    <w:rsid w:val="003636CA"/>
    <w:rsid w:val="00363AFE"/>
    <w:rsid w:val="00367267"/>
    <w:rsid w:val="00376FED"/>
    <w:rsid w:val="00380D2D"/>
    <w:rsid w:val="00381901"/>
    <w:rsid w:val="003836E7"/>
    <w:rsid w:val="003915FB"/>
    <w:rsid w:val="003A35E3"/>
    <w:rsid w:val="003A4009"/>
    <w:rsid w:val="003B3CE1"/>
    <w:rsid w:val="003C270C"/>
    <w:rsid w:val="003C7DBB"/>
    <w:rsid w:val="003D0CB7"/>
    <w:rsid w:val="003D1CC8"/>
    <w:rsid w:val="003D54DD"/>
    <w:rsid w:val="003E335E"/>
    <w:rsid w:val="003E6DFE"/>
    <w:rsid w:val="003F1307"/>
    <w:rsid w:val="003F5750"/>
    <w:rsid w:val="003F73F9"/>
    <w:rsid w:val="00407F89"/>
    <w:rsid w:val="00414771"/>
    <w:rsid w:val="00415C85"/>
    <w:rsid w:val="00420B32"/>
    <w:rsid w:val="004316E4"/>
    <w:rsid w:val="0044781F"/>
    <w:rsid w:val="004656AE"/>
    <w:rsid w:val="00472954"/>
    <w:rsid w:val="00477D53"/>
    <w:rsid w:val="00481E1E"/>
    <w:rsid w:val="00484DC3"/>
    <w:rsid w:val="00490CE7"/>
    <w:rsid w:val="00497111"/>
    <w:rsid w:val="004B0D38"/>
    <w:rsid w:val="004D625F"/>
    <w:rsid w:val="004E262B"/>
    <w:rsid w:val="004E2CE7"/>
    <w:rsid w:val="004E4E06"/>
    <w:rsid w:val="004E70B6"/>
    <w:rsid w:val="00500883"/>
    <w:rsid w:val="005022B1"/>
    <w:rsid w:val="005022DC"/>
    <w:rsid w:val="005045E9"/>
    <w:rsid w:val="00512D61"/>
    <w:rsid w:val="00520D79"/>
    <w:rsid w:val="005227AF"/>
    <w:rsid w:val="0053596A"/>
    <w:rsid w:val="005412F7"/>
    <w:rsid w:val="00547708"/>
    <w:rsid w:val="0055492B"/>
    <w:rsid w:val="0056280A"/>
    <w:rsid w:val="00570A11"/>
    <w:rsid w:val="0057480C"/>
    <w:rsid w:val="00576F4D"/>
    <w:rsid w:val="00594428"/>
    <w:rsid w:val="005976BD"/>
    <w:rsid w:val="005A0CA7"/>
    <w:rsid w:val="005D3D61"/>
    <w:rsid w:val="005D4B0B"/>
    <w:rsid w:val="005D61DF"/>
    <w:rsid w:val="005E3CD7"/>
    <w:rsid w:val="00603309"/>
    <w:rsid w:val="006051E4"/>
    <w:rsid w:val="006169B3"/>
    <w:rsid w:val="00621890"/>
    <w:rsid w:val="00632426"/>
    <w:rsid w:val="00642B29"/>
    <w:rsid w:val="00644ED2"/>
    <w:rsid w:val="006501E5"/>
    <w:rsid w:val="00652275"/>
    <w:rsid w:val="00655D9F"/>
    <w:rsid w:val="00695171"/>
    <w:rsid w:val="006A0314"/>
    <w:rsid w:val="006A4F2F"/>
    <w:rsid w:val="006A61D3"/>
    <w:rsid w:val="006B28E0"/>
    <w:rsid w:val="006B3A9F"/>
    <w:rsid w:val="006C699B"/>
    <w:rsid w:val="006C7138"/>
    <w:rsid w:val="006E7449"/>
    <w:rsid w:val="006F7B1F"/>
    <w:rsid w:val="00705140"/>
    <w:rsid w:val="0071740B"/>
    <w:rsid w:val="0072260F"/>
    <w:rsid w:val="00722B13"/>
    <w:rsid w:val="007336A9"/>
    <w:rsid w:val="00740E45"/>
    <w:rsid w:val="0074204F"/>
    <w:rsid w:val="00765F9F"/>
    <w:rsid w:val="007B6018"/>
    <w:rsid w:val="007C0FE2"/>
    <w:rsid w:val="00805752"/>
    <w:rsid w:val="00806C81"/>
    <w:rsid w:val="00811B03"/>
    <w:rsid w:val="008272E3"/>
    <w:rsid w:val="00842579"/>
    <w:rsid w:val="00845661"/>
    <w:rsid w:val="0087474F"/>
    <w:rsid w:val="00874F75"/>
    <w:rsid w:val="0087640C"/>
    <w:rsid w:val="0087760B"/>
    <w:rsid w:val="00877ADC"/>
    <w:rsid w:val="00881B85"/>
    <w:rsid w:val="008853E9"/>
    <w:rsid w:val="008938DB"/>
    <w:rsid w:val="008A0D5E"/>
    <w:rsid w:val="008A364E"/>
    <w:rsid w:val="008B4404"/>
    <w:rsid w:val="008B7E5B"/>
    <w:rsid w:val="008C1B1A"/>
    <w:rsid w:val="008C2BE9"/>
    <w:rsid w:val="008C7006"/>
    <w:rsid w:val="008E7CE1"/>
    <w:rsid w:val="008F27F9"/>
    <w:rsid w:val="008F5437"/>
    <w:rsid w:val="00910FCF"/>
    <w:rsid w:val="009149E2"/>
    <w:rsid w:val="00932385"/>
    <w:rsid w:val="00940BBF"/>
    <w:rsid w:val="009453E2"/>
    <w:rsid w:val="00947D9D"/>
    <w:rsid w:val="00952907"/>
    <w:rsid w:val="00954938"/>
    <w:rsid w:val="009715DC"/>
    <w:rsid w:val="00972DA4"/>
    <w:rsid w:val="009A1020"/>
    <w:rsid w:val="009A2310"/>
    <w:rsid w:val="009A5F3D"/>
    <w:rsid w:val="009B694A"/>
    <w:rsid w:val="009D6CC1"/>
    <w:rsid w:val="009F00F3"/>
    <w:rsid w:val="009F3C50"/>
    <w:rsid w:val="00A21FB9"/>
    <w:rsid w:val="00A46119"/>
    <w:rsid w:val="00A51646"/>
    <w:rsid w:val="00A53991"/>
    <w:rsid w:val="00A614F1"/>
    <w:rsid w:val="00A6737D"/>
    <w:rsid w:val="00A67D05"/>
    <w:rsid w:val="00A7161A"/>
    <w:rsid w:val="00A7322E"/>
    <w:rsid w:val="00A76403"/>
    <w:rsid w:val="00A817D7"/>
    <w:rsid w:val="00A8198A"/>
    <w:rsid w:val="00A830D5"/>
    <w:rsid w:val="00A86E27"/>
    <w:rsid w:val="00A91C38"/>
    <w:rsid w:val="00AA1824"/>
    <w:rsid w:val="00AA405F"/>
    <w:rsid w:val="00AB0C79"/>
    <w:rsid w:val="00AD4975"/>
    <w:rsid w:val="00AD5453"/>
    <w:rsid w:val="00AF233F"/>
    <w:rsid w:val="00AF561B"/>
    <w:rsid w:val="00B1673F"/>
    <w:rsid w:val="00B231C7"/>
    <w:rsid w:val="00B245B9"/>
    <w:rsid w:val="00B35310"/>
    <w:rsid w:val="00B37501"/>
    <w:rsid w:val="00B37910"/>
    <w:rsid w:val="00B41545"/>
    <w:rsid w:val="00B45A24"/>
    <w:rsid w:val="00B53D60"/>
    <w:rsid w:val="00B5455A"/>
    <w:rsid w:val="00B54962"/>
    <w:rsid w:val="00B6675F"/>
    <w:rsid w:val="00B720E4"/>
    <w:rsid w:val="00B7412D"/>
    <w:rsid w:val="00B76A8B"/>
    <w:rsid w:val="00B86EFB"/>
    <w:rsid w:val="00BA52E2"/>
    <w:rsid w:val="00BA7132"/>
    <w:rsid w:val="00BB7424"/>
    <w:rsid w:val="00BF6686"/>
    <w:rsid w:val="00C10238"/>
    <w:rsid w:val="00C1055A"/>
    <w:rsid w:val="00C303C4"/>
    <w:rsid w:val="00C3369A"/>
    <w:rsid w:val="00C42103"/>
    <w:rsid w:val="00C501EA"/>
    <w:rsid w:val="00C60267"/>
    <w:rsid w:val="00C771FF"/>
    <w:rsid w:val="00C90B6F"/>
    <w:rsid w:val="00CA2DE1"/>
    <w:rsid w:val="00CB20BC"/>
    <w:rsid w:val="00CD3AF0"/>
    <w:rsid w:val="00CE6F37"/>
    <w:rsid w:val="00CF67A4"/>
    <w:rsid w:val="00D241C3"/>
    <w:rsid w:val="00D37C70"/>
    <w:rsid w:val="00D60850"/>
    <w:rsid w:val="00D71EDD"/>
    <w:rsid w:val="00D7268C"/>
    <w:rsid w:val="00D844BA"/>
    <w:rsid w:val="00D90BA5"/>
    <w:rsid w:val="00D95BED"/>
    <w:rsid w:val="00D974CE"/>
    <w:rsid w:val="00DA3DB0"/>
    <w:rsid w:val="00DA4B4C"/>
    <w:rsid w:val="00E02972"/>
    <w:rsid w:val="00E04563"/>
    <w:rsid w:val="00E21247"/>
    <w:rsid w:val="00E2481A"/>
    <w:rsid w:val="00E302EF"/>
    <w:rsid w:val="00E30F2B"/>
    <w:rsid w:val="00E45EC3"/>
    <w:rsid w:val="00E5567E"/>
    <w:rsid w:val="00E622B0"/>
    <w:rsid w:val="00E70560"/>
    <w:rsid w:val="00EA0352"/>
    <w:rsid w:val="00EB4D95"/>
    <w:rsid w:val="00EC04C7"/>
    <w:rsid w:val="00EC5FBD"/>
    <w:rsid w:val="00EC70A5"/>
    <w:rsid w:val="00EE4E90"/>
    <w:rsid w:val="00F10F8D"/>
    <w:rsid w:val="00F23507"/>
    <w:rsid w:val="00F24995"/>
    <w:rsid w:val="00F26F17"/>
    <w:rsid w:val="00F471A0"/>
    <w:rsid w:val="00F53EFB"/>
    <w:rsid w:val="00F54647"/>
    <w:rsid w:val="00F80BB3"/>
    <w:rsid w:val="00F90B9F"/>
    <w:rsid w:val="00F92B5B"/>
    <w:rsid w:val="00FA2AB7"/>
    <w:rsid w:val="00FC21CE"/>
    <w:rsid w:val="00FC4298"/>
    <w:rsid w:val="00FD064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EBCAB-7A83-48AA-BEAC-2E795C96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1690</Words>
  <Characters>9636</Characters>
  <Application>Microsoft Office Word</Application>
  <DocSecurity>0</DocSecurity>
  <Lines>80</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25</cp:revision>
  <dcterms:created xsi:type="dcterms:W3CDTF">2018-02-06T10:43:00Z</dcterms:created>
  <dcterms:modified xsi:type="dcterms:W3CDTF">2018-07-10T12:40:00Z</dcterms:modified>
</cp:coreProperties>
</file>